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ACA9D" w14:textId="70000903" w:rsidR="0020030C" w:rsidRPr="005A306C" w:rsidRDefault="00E86097" w:rsidP="0020030C">
      <w:pPr>
        <w:rPr>
          <w:rFonts w:ascii="Arial" w:hAnsi="Arial" w:cs="Arial"/>
          <w:snapToGrid w:val="0"/>
          <w:sz w:val="20"/>
          <w:szCs w:val="20"/>
        </w:rPr>
      </w:pPr>
      <w:bookmarkStart w:id="0" w:name="_Hlk84930600"/>
      <w:bookmarkStart w:id="1" w:name="_Hlk61863274"/>
      <w:r w:rsidRPr="005A306C">
        <w:rPr>
          <w:rFonts w:ascii="Arial" w:hAnsi="Arial" w:cs="Arial"/>
          <w:noProof/>
        </w:rPr>
        <w:drawing>
          <wp:inline distT="0" distB="0" distL="0" distR="0" wp14:anchorId="10DB5F0C" wp14:editId="5A12419A">
            <wp:extent cx="5759450" cy="48286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2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6487"/>
        <w:gridCol w:w="3686"/>
      </w:tblGrid>
      <w:tr w:rsidR="0020030C" w:rsidRPr="005A306C" w14:paraId="7D6ACEFF" w14:textId="77777777" w:rsidTr="00676F93">
        <w:tc>
          <w:tcPr>
            <w:tcW w:w="6487" w:type="dxa"/>
            <w:shd w:val="clear" w:color="auto" w:fill="auto"/>
          </w:tcPr>
          <w:p w14:paraId="40C87E8F" w14:textId="63A2B9EA" w:rsidR="0020030C" w:rsidRPr="005A306C" w:rsidRDefault="0020030C" w:rsidP="0020030C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429C335A" w14:textId="41E01D80" w:rsidR="0020030C" w:rsidRPr="005A306C" w:rsidRDefault="0020030C" w:rsidP="0020030C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bookmarkEnd w:id="0"/>
    </w:tbl>
    <w:p w14:paraId="2D1F3881" w14:textId="77777777" w:rsidR="00E86097" w:rsidRPr="005A306C" w:rsidRDefault="00E86097" w:rsidP="00E86097">
      <w:pPr>
        <w:tabs>
          <w:tab w:val="left" w:pos="1513"/>
        </w:tabs>
        <w:ind w:right="-453"/>
        <w:jc w:val="center"/>
        <w:rPr>
          <w:rFonts w:ascii="Arial" w:hAnsi="Arial" w:cs="Arial"/>
          <w:sz w:val="24"/>
          <w:szCs w:val="24"/>
        </w:rPr>
      </w:pPr>
    </w:p>
    <w:p w14:paraId="21C789C7" w14:textId="77777777" w:rsidR="00E86097" w:rsidRPr="005A306C" w:rsidRDefault="00E86097" w:rsidP="00E86097">
      <w:pPr>
        <w:tabs>
          <w:tab w:val="left" w:pos="48"/>
        </w:tabs>
        <w:ind w:left="48"/>
        <w:jc w:val="center"/>
        <w:rPr>
          <w:rFonts w:ascii="Arial" w:hAnsi="Arial" w:cs="Arial"/>
          <w:b/>
          <w:sz w:val="24"/>
          <w:szCs w:val="24"/>
        </w:rPr>
      </w:pPr>
      <w:r w:rsidRPr="005A306C">
        <w:rPr>
          <w:rFonts w:ascii="Arial" w:hAnsi="Arial" w:cs="Arial"/>
          <w:b/>
          <w:sz w:val="24"/>
          <w:szCs w:val="24"/>
        </w:rPr>
        <w:t xml:space="preserve">Fourniture de papier, impression, façonnage, conditionnement et transport de diverses publications du Centre des monuments nationaux </w:t>
      </w:r>
    </w:p>
    <w:p w14:paraId="1102E327" w14:textId="7F3A6812" w:rsidR="00E86097" w:rsidRPr="005A306C" w:rsidRDefault="00E86097">
      <w:pPr>
        <w:pStyle w:val="Corpsdetexte"/>
        <w:jc w:val="left"/>
        <w:rPr>
          <w:rFonts w:ascii="Arial" w:hAnsi="Arial" w:cs="Arial"/>
        </w:rPr>
      </w:pPr>
    </w:p>
    <w:p w14:paraId="7EB76828" w14:textId="77777777" w:rsidR="00E86097" w:rsidRPr="005A306C" w:rsidRDefault="00E86097">
      <w:pPr>
        <w:pStyle w:val="Corpsdetexte"/>
        <w:jc w:val="left"/>
        <w:rPr>
          <w:rFonts w:ascii="Arial" w:hAnsi="Arial" w:cs="Arial"/>
        </w:rPr>
      </w:pPr>
    </w:p>
    <w:p w14:paraId="7D2C45F2" w14:textId="77777777" w:rsidR="009D056B" w:rsidRPr="005A306C" w:rsidRDefault="009D056B" w:rsidP="009D0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FF"/>
          <w:sz w:val="28"/>
        </w:rPr>
      </w:pPr>
    </w:p>
    <w:p w14:paraId="2684417D" w14:textId="77777777" w:rsidR="005C57BE" w:rsidRPr="005A306C" w:rsidRDefault="00024199" w:rsidP="009D0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0000FF"/>
          <w:sz w:val="28"/>
        </w:rPr>
      </w:pPr>
      <w:r w:rsidRPr="005A306C">
        <w:rPr>
          <w:rFonts w:ascii="Arial" w:hAnsi="Arial" w:cs="Arial"/>
          <w:b/>
          <w:color w:val="0000FF"/>
          <w:sz w:val="28"/>
        </w:rPr>
        <w:t xml:space="preserve">CADRE DE PRESENTATION DES </w:t>
      </w:r>
      <w:r w:rsidR="005C57BE" w:rsidRPr="005A306C">
        <w:rPr>
          <w:rFonts w:ascii="Arial" w:hAnsi="Arial" w:cs="Arial"/>
          <w:b/>
          <w:color w:val="0000FF"/>
          <w:sz w:val="28"/>
        </w:rPr>
        <w:t xml:space="preserve">CAPACITES </w:t>
      </w:r>
      <w:r w:rsidR="00712B48" w:rsidRPr="005A306C">
        <w:rPr>
          <w:rFonts w:ascii="Arial" w:hAnsi="Arial" w:cs="Arial"/>
          <w:b/>
          <w:color w:val="0000FF"/>
          <w:sz w:val="28"/>
        </w:rPr>
        <w:t xml:space="preserve">FINANCIERES </w:t>
      </w:r>
      <w:r w:rsidRPr="005A306C">
        <w:rPr>
          <w:rFonts w:ascii="Arial" w:hAnsi="Arial" w:cs="Arial"/>
          <w:b/>
          <w:color w:val="0000FF"/>
          <w:sz w:val="28"/>
        </w:rPr>
        <w:t xml:space="preserve">TECHNIQUES ET </w:t>
      </w:r>
      <w:r w:rsidR="00712B48" w:rsidRPr="005A306C">
        <w:rPr>
          <w:rFonts w:ascii="Arial" w:hAnsi="Arial" w:cs="Arial"/>
          <w:b/>
          <w:color w:val="0000FF"/>
          <w:sz w:val="28"/>
        </w:rPr>
        <w:t>PROFESSIONNELLES</w:t>
      </w:r>
    </w:p>
    <w:p w14:paraId="3AD11387" w14:textId="77777777" w:rsidR="005C57BE" w:rsidRPr="005A306C" w:rsidRDefault="005C57BE" w:rsidP="009D0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</w:rPr>
      </w:pPr>
    </w:p>
    <w:p w14:paraId="01E707F3" w14:textId="77777777" w:rsidR="009D056B" w:rsidRPr="005A306C" w:rsidRDefault="009D056B" w:rsidP="00024199">
      <w:pPr>
        <w:pStyle w:val="Titre2"/>
        <w:rPr>
          <w:rFonts w:ascii="Arial" w:hAnsi="Arial" w:cs="Arial"/>
          <w:i/>
          <w:caps/>
          <w:sz w:val="24"/>
        </w:rPr>
      </w:pPr>
    </w:p>
    <w:p w14:paraId="1728A9F4" w14:textId="77777777" w:rsidR="00024199" w:rsidRPr="005A306C" w:rsidRDefault="00024199" w:rsidP="00024199">
      <w:pPr>
        <w:pStyle w:val="Titre2"/>
        <w:rPr>
          <w:rFonts w:ascii="Arial" w:hAnsi="Arial" w:cs="Arial"/>
          <w:caps/>
          <w:sz w:val="28"/>
        </w:rPr>
      </w:pPr>
      <w:r w:rsidRPr="005A306C">
        <w:rPr>
          <w:rFonts w:ascii="Arial" w:hAnsi="Arial" w:cs="Arial"/>
          <w:i/>
          <w:caps/>
          <w:sz w:val="24"/>
        </w:rPr>
        <w:t>Renseignement à fournir OBLIGATOIREMENT PAR LE CANDIDAT</w:t>
      </w:r>
    </w:p>
    <w:p w14:paraId="0E0CC3B9" w14:textId="77777777" w:rsidR="00024199" w:rsidRPr="005A306C" w:rsidRDefault="00024199" w:rsidP="00024199">
      <w:pPr>
        <w:jc w:val="center"/>
        <w:rPr>
          <w:rFonts w:ascii="Arial" w:hAnsi="Arial" w:cs="Arial"/>
          <w:b/>
          <w:caps/>
        </w:rPr>
      </w:pPr>
      <w:r w:rsidRPr="005A306C">
        <w:rPr>
          <w:rFonts w:ascii="Arial" w:hAnsi="Arial" w:cs="Arial"/>
          <w:b/>
          <w:i/>
          <w:caps/>
          <w:sz w:val="24"/>
        </w:rPr>
        <w:t>ET à INSéRER DANS LE DOSSIER DE CANDIDATURE</w:t>
      </w:r>
      <w:r w:rsidRPr="005A306C">
        <w:rPr>
          <w:rStyle w:val="Appelnotedebasdep"/>
          <w:rFonts w:ascii="Arial" w:hAnsi="Arial" w:cs="Arial"/>
          <w:b/>
          <w:i/>
          <w:caps/>
          <w:sz w:val="24"/>
        </w:rPr>
        <w:footnoteReference w:id="1"/>
      </w:r>
    </w:p>
    <w:p w14:paraId="1ABD3EAA" w14:textId="77777777" w:rsidR="00024199" w:rsidRPr="005A306C" w:rsidRDefault="00024199">
      <w:pPr>
        <w:jc w:val="center"/>
        <w:rPr>
          <w:rFonts w:ascii="Arial" w:hAnsi="Arial" w:cs="Arial"/>
          <w:b/>
          <w:sz w:val="20"/>
        </w:rPr>
      </w:pPr>
    </w:p>
    <w:p w14:paraId="6919CAE9" w14:textId="77777777" w:rsidR="00C37284" w:rsidRPr="005A306C" w:rsidRDefault="00C37284">
      <w:pPr>
        <w:jc w:val="center"/>
        <w:rPr>
          <w:rFonts w:ascii="Arial" w:hAnsi="Arial" w:cs="Arial"/>
          <w:b/>
          <w:sz w:val="20"/>
        </w:rPr>
      </w:pPr>
    </w:p>
    <w:p w14:paraId="1D8A2D9B" w14:textId="7F466BB5" w:rsidR="00024199" w:rsidRPr="005A306C" w:rsidRDefault="00EF1947" w:rsidP="00024199">
      <w:pPr>
        <w:rPr>
          <w:rFonts w:ascii="Arial" w:hAnsi="Arial" w:cs="Arial"/>
        </w:rPr>
      </w:pPr>
      <w:r>
        <w:rPr>
          <w:rFonts w:ascii="Arial" w:hAnsi="Arial" w:cs="Arial"/>
        </w:rPr>
        <w:t>Raison sociale ou Nom</w:t>
      </w:r>
      <w:proofErr w:type="gramStart"/>
      <w:r>
        <w:rPr>
          <w:rFonts w:ascii="Arial" w:hAnsi="Arial" w:cs="Arial"/>
        </w:rPr>
        <w:t> :</w:t>
      </w:r>
      <w:r w:rsidR="00024199" w:rsidRPr="005A306C">
        <w:rPr>
          <w:rFonts w:ascii="Arial" w:hAnsi="Arial" w:cs="Arial"/>
        </w:rPr>
        <w:t>…</w:t>
      </w:r>
      <w:proofErr w:type="gramEnd"/>
      <w:r w:rsidR="00024199" w:rsidRPr="005A306C">
        <w:rPr>
          <w:rFonts w:ascii="Arial" w:hAnsi="Arial" w:cs="Arial"/>
        </w:rPr>
        <w:t>……………………………………………………………………</w:t>
      </w:r>
      <w:r w:rsidR="00BF5E4A" w:rsidRPr="005A306C">
        <w:rPr>
          <w:rFonts w:ascii="Arial" w:hAnsi="Arial" w:cs="Arial"/>
        </w:rPr>
        <w:t>…..</w:t>
      </w:r>
    </w:p>
    <w:p w14:paraId="5904486E" w14:textId="540D225A" w:rsidR="00024199" w:rsidRPr="005A306C" w:rsidRDefault="00024199" w:rsidP="00024199">
      <w:pPr>
        <w:pStyle w:val="Corpsdetexte"/>
        <w:spacing w:before="60"/>
        <w:jc w:val="left"/>
        <w:rPr>
          <w:rFonts w:ascii="Arial" w:hAnsi="Arial" w:cs="Arial"/>
        </w:rPr>
      </w:pPr>
      <w:r w:rsidRPr="005A306C">
        <w:rPr>
          <w:rFonts w:ascii="Arial" w:hAnsi="Arial" w:cs="Arial"/>
        </w:rPr>
        <w:t>Dénomination commerciale : ……………………………………………………………</w:t>
      </w:r>
      <w:r w:rsidR="00BF5E4A" w:rsidRPr="005A306C">
        <w:rPr>
          <w:rFonts w:ascii="Arial" w:hAnsi="Arial" w:cs="Arial"/>
        </w:rPr>
        <w:t>…</w:t>
      </w:r>
      <w:proofErr w:type="gramStart"/>
      <w:r w:rsidR="00BF5E4A" w:rsidRPr="005A306C">
        <w:rPr>
          <w:rFonts w:ascii="Arial" w:hAnsi="Arial" w:cs="Arial"/>
        </w:rPr>
        <w:t>…….</w:t>
      </w:r>
      <w:proofErr w:type="gramEnd"/>
      <w:r w:rsidR="00BF5E4A" w:rsidRPr="005A306C">
        <w:rPr>
          <w:rFonts w:ascii="Arial" w:hAnsi="Arial" w:cs="Arial"/>
        </w:rPr>
        <w:t>.</w:t>
      </w:r>
    </w:p>
    <w:p w14:paraId="29E7EB8D" w14:textId="77777777" w:rsidR="00EF1947" w:rsidRDefault="00024199" w:rsidP="00EF1947">
      <w:pPr>
        <w:spacing w:before="60"/>
        <w:rPr>
          <w:rFonts w:ascii="Arial" w:hAnsi="Arial" w:cs="Arial"/>
        </w:rPr>
      </w:pPr>
      <w:r w:rsidRPr="005A306C">
        <w:rPr>
          <w:rFonts w:ascii="Arial" w:hAnsi="Arial" w:cs="Arial"/>
        </w:rPr>
        <w:t>Adresse : ………………………………………………………………………………………………………</w:t>
      </w:r>
      <w:r w:rsidR="00BF5E4A" w:rsidRPr="005A306C">
        <w:rPr>
          <w:rFonts w:ascii="Arial" w:hAnsi="Arial" w:cs="Arial"/>
        </w:rPr>
        <w:t>...</w:t>
      </w:r>
      <w:r w:rsidR="00EF1947">
        <w:rPr>
          <w:rFonts w:ascii="Arial" w:hAnsi="Arial" w:cs="Arial"/>
        </w:rPr>
        <w:t>…</w:t>
      </w:r>
    </w:p>
    <w:p w14:paraId="3515EAC5" w14:textId="5C865E99" w:rsidR="007C5B65" w:rsidRPr="007C5B65" w:rsidRDefault="00843D8B" w:rsidP="00EF1947">
      <w:pPr>
        <w:spacing w:before="60"/>
        <w:rPr>
          <w:rFonts w:ascii="Arial" w:hAnsi="Arial" w:cs="Arial"/>
          <w:b/>
        </w:rPr>
      </w:pPr>
      <w:r w:rsidRPr="005A306C">
        <w:rPr>
          <w:rFonts w:ascii="Arial" w:hAnsi="Arial" w:cs="Arial"/>
          <w:b/>
        </w:rPr>
        <w:t>Candidat à l’accord-cadre concernant</w:t>
      </w:r>
      <w:r w:rsidRPr="007C5B65">
        <w:rPr>
          <w:rFonts w:ascii="Arial" w:hAnsi="Arial" w:cs="Arial"/>
          <w:b/>
        </w:rPr>
        <w:t xml:space="preserve"> </w:t>
      </w:r>
      <w:r w:rsidR="007C5B65">
        <w:rPr>
          <w:rFonts w:ascii="Arial" w:hAnsi="Arial" w:cs="Arial"/>
          <w:b/>
        </w:rPr>
        <w:t>la f</w:t>
      </w:r>
      <w:r w:rsidR="007C5B65" w:rsidRPr="007C5B65">
        <w:rPr>
          <w:rFonts w:ascii="Arial" w:hAnsi="Arial" w:cs="Arial"/>
          <w:b/>
        </w:rPr>
        <w:t xml:space="preserve">ourniture de papier, </w:t>
      </w:r>
      <w:r w:rsidR="007C5B65">
        <w:rPr>
          <w:rFonts w:ascii="Arial" w:hAnsi="Arial" w:cs="Arial"/>
          <w:b/>
        </w:rPr>
        <w:t>l’</w:t>
      </w:r>
      <w:r w:rsidR="007C5B65" w:rsidRPr="007C5B65">
        <w:rPr>
          <w:rFonts w:ascii="Arial" w:hAnsi="Arial" w:cs="Arial"/>
          <w:b/>
        </w:rPr>
        <w:t xml:space="preserve">impression, </w:t>
      </w:r>
      <w:r w:rsidR="007C5B65">
        <w:rPr>
          <w:rFonts w:ascii="Arial" w:hAnsi="Arial" w:cs="Arial"/>
          <w:b/>
        </w:rPr>
        <w:t xml:space="preserve">le </w:t>
      </w:r>
      <w:r w:rsidR="007C5B65" w:rsidRPr="007C5B65">
        <w:rPr>
          <w:rFonts w:ascii="Arial" w:hAnsi="Arial" w:cs="Arial"/>
          <w:b/>
        </w:rPr>
        <w:t xml:space="preserve">façonnage, </w:t>
      </w:r>
      <w:r w:rsidR="007C5B65">
        <w:rPr>
          <w:rFonts w:ascii="Arial" w:hAnsi="Arial" w:cs="Arial"/>
          <w:b/>
        </w:rPr>
        <w:t xml:space="preserve">le </w:t>
      </w:r>
      <w:r w:rsidR="007C5B65" w:rsidRPr="007C5B65">
        <w:rPr>
          <w:rFonts w:ascii="Arial" w:hAnsi="Arial" w:cs="Arial"/>
          <w:b/>
        </w:rPr>
        <w:t xml:space="preserve">conditionnement et </w:t>
      </w:r>
      <w:r w:rsidR="007C5B65">
        <w:rPr>
          <w:rFonts w:ascii="Arial" w:hAnsi="Arial" w:cs="Arial"/>
          <w:b/>
        </w:rPr>
        <w:t xml:space="preserve">le </w:t>
      </w:r>
      <w:r w:rsidR="007C5B65" w:rsidRPr="007C5B65">
        <w:rPr>
          <w:rFonts w:ascii="Arial" w:hAnsi="Arial" w:cs="Arial"/>
          <w:b/>
        </w:rPr>
        <w:t xml:space="preserve">transport de diverses publications du Centre des monuments nationaux </w:t>
      </w:r>
    </w:p>
    <w:p w14:paraId="1A01988D" w14:textId="77777777" w:rsidR="009933E1" w:rsidRPr="005A306C" w:rsidRDefault="009933E1" w:rsidP="00843D8B">
      <w:pPr>
        <w:rPr>
          <w:rFonts w:ascii="Arial" w:hAnsi="Arial" w:cs="Arial"/>
        </w:rPr>
      </w:pPr>
    </w:p>
    <w:p w14:paraId="446B45AF" w14:textId="2E129597" w:rsidR="00843D8B" w:rsidRPr="005A306C" w:rsidRDefault="00843D8B" w:rsidP="00843D8B">
      <w:pPr>
        <w:rPr>
          <w:rFonts w:ascii="Arial" w:hAnsi="Arial" w:cs="Arial"/>
        </w:rPr>
      </w:pPr>
      <w:r w:rsidRPr="005A306C">
        <w:rPr>
          <w:rFonts w:ascii="Arial" w:hAnsi="Arial" w:cs="Arial"/>
        </w:rPr>
        <w:t>Candidat au :</w:t>
      </w:r>
    </w:p>
    <w:p w14:paraId="625D14FA" w14:textId="77777777" w:rsidR="00843D8B" w:rsidRPr="005A306C" w:rsidRDefault="00843D8B" w:rsidP="00843D8B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388"/>
        <w:gridCol w:w="8390"/>
      </w:tblGrid>
      <w:tr w:rsidR="00E72998" w:rsidRPr="005A306C" w14:paraId="44D86139" w14:textId="77777777" w:rsidTr="00E72998">
        <w:tc>
          <w:tcPr>
            <w:tcW w:w="388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27FAA2D3" w14:textId="77777777" w:rsidR="00E72998" w:rsidRPr="005A306C" w:rsidRDefault="00E72998" w:rsidP="00396EE8">
            <w:pPr>
              <w:rPr>
                <w:rFonts w:ascii="Arial" w:hAnsi="Arial" w:cs="Arial"/>
              </w:rPr>
            </w:pPr>
          </w:p>
        </w:tc>
        <w:tc>
          <w:tcPr>
            <w:tcW w:w="839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0403EA1D" w14:textId="39AF825B" w:rsidR="003E00F0" w:rsidRPr="005A306C" w:rsidRDefault="00E72998" w:rsidP="003E00F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06C">
              <w:rPr>
                <w:rFonts w:ascii="Arial" w:hAnsi="Arial" w:cs="Arial"/>
                <w:b/>
              </w:rPr>
              <w:t xml:space="preserve">Lot 1 : </w:t>
            </w:r>
            <w:r w:rsidR="003E00F0" w:rsidRPr="005A306C">
              <w:rPr>
                <w:rFonts w:ascii="Arial" w:hAnsi="Arial" w:cs="Arial"/>
                <w:b/>
                <w:bCs/>
                <w:sz w:val="20"/>
                <w:szCs w:val="20"/>
              </w:rPr>
              <w:t>Impression sur Machines offset de grand format (100 x 140 cm à 120 x 160 cm)</w:t>
            </w:r>
          </w:p>
          <w:p w14:paraId="5A6737E6" w14:textId="4826202D" w:rsidR="00E72998" w:rsidRPr="005A306C" w:rsidRDefault="00E72998" w:rsidP="00396EE8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72998" w:rsidRPr="005A306C" w14:paraId="7CD2E404" w14:textId="77777777" w:rsidTr="00E72998">
        <w:tc>
          <w:tcPr>
            <w:tcW w:w="388" w:type="dxa"/>
            <w:shd w:val="clear" w:color="auto" w:fill="92CDDC" w:themeFill="accent5" w:themeFillTint="99"/>
          </w:tcPr>
          <w:p w14:paraId="22678293" w14:textId="77777777" w:rsidR="00E72998" w:rsidRPr="005A306C" w:rsidRDefault="00E72998" w:rsidP="00396EE8">
            <w:pPr>
              <w:rPr>
                <w:rFonts w:ascii="Arial" w:hAnsi="Arial" w:cs="Arial"/>
              </w:rPr>
            </w:pPr>
          </w:p>
        </w:tc>
        <w:tc>
          <w:tcPr>
            <w:tcW w:w="8390" w:type="dxa"/>
            <w:shd w:val="clear" w:color="auto" w:fill="92CDDC" w:themeFill="accent5" w:themeFillTint="99"/>
          </w:tcPr>
          <w:p w14:paraId="2300D447" w14:textId="69EB0F17" w:rsidR="00E72998" w:rsidRPr="005A306C" w:rsidRDefault="00E72998" w:rsidP="003E00F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06C">
              <w:rPr>
                <w:rFonts w:ascii="Arial" w:hAnsi="Arial" w:cs="Arial"/>
                <w:b/>
              </w:rPr>
              <w:t xml:space="preserve">Lot 2 : </w:t>
            </w:r>
            <w:r w:rsidR="003E00F0" w:rsidRPr="005A306C">
              <w:rPr>
                <w:rFonts w:ascii="Arial" w:hAnsi="Arial" w:cs="Arial"/>
                <w:b/>
                <w:bCs/>
                <w:sz w:val="20"/>
                <w:szCs w:val="20"/>
              </w:rPr>
              <w:t>Impression sur Machines offset de moyen format (72x102 cm à 75 x 105 cm)</w:t>
            </w:r>
          </w:p>
          <w:p w14:paraId="100DCF35" w14:textId="07F37CA1" w:rsidR="00E72998" w:rsidRPr="005A306C" w:rsidRDefault="00E72998" w:rsidP="00396EE8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E72998" w:rsidRPr="005A306C" w14:paraId="7F2B3B46" w14:textId="77777777" w:rsidTr="00E72998">
        <w:tc>
          <w:tcPr>
            <w:tcW w:w="388" w:type="dxa"/>
            <w:shd w:val="clear" w:color="auto" w:fill="92CDDC" w:themeFill="accent5" w:themeFillTint="99"/>
          </w:tcPr>
          <w:p w14:paraId="223D361F" w14:textId="65985C03" w:rsidR="00E72998" w:rsidRPr="005A306C" w:rsidRDefault="00E72998" w:rsidP="00396EE8">
            <w:pPr>
              <w:rPr>
                <w:rFonts w:ascii="Arial" w:hAnsi="Arial" w:cs="Arial"/>
              </w:rPr>
            </w:pPr>
          </w:p>
        </w:tc>
        <w:tc>
          <w:tcPr>
            <w:tcW w:w="8390" w:type="dxa"/>
            <w:shd w:val="clear" w:color="auto" w:fill="92CDDC" w:themeFill="accent5" w:themeFillTint="99"/>
          </w:tcPr>
          <w:p w14:paraId="1BE7971C" w14:textId="6129A5CC" w:rsidR="00E72998" w:rsidRPr="005A306C" w:rsidRDefault="00E72998" w:rsidP="00303FB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06C">
              <w:rPr>
                <w:rFonts w:ascii="Arial" w:hAnsi="Arial" w:cs="Arial"/>
                <w:b/>
              </w:rPr>
              <w:t xml:space="preserve">Lot 3 : </w:t>
            </w:r>
            <w:r w:rsidR="003E00F0" w:rsidRPr="005A306C">
              <w:rPr>
                <w:rFonts w:ascii="Arial" w:hAnsi="Arial" w:cs="Arial"/>
                <w:b/>
                <w:bCs/>
                <w:sz w:val="20"/>
                <w:szCs w:val="20"/>
              </w:rPr>
              <w:t>Impression avec fourniture du papier, façonnage, conditionnement et livraison de cartes postales, de dépliants de cartes postales détachables, de marques-pages, dépliants d’aide à la visite, documents d’appel et autres produits imprimés par le Centre des monuments nationaux, hors livres.</w:t>
            </w:r>
          </w:p>
          <w:p w14:paraId="629B6980" w14:textId="77777777" w:rsidR="00E72998" w:rsidRPr="005A306C" w:rsidRDefault="00E72998" w:rsidP="00396EE8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38B1824" w14:textId="77777777" w:rsidR="00843D8B" w:rsidRPr="005A306C" w:rsidRDefault="00843D8B" w:rsidP="00843D8B">
      <w:pPr>
        <w:rPr>
          <w:rFonts w:ascii="Arial" w:hAnsi="Arial" w:cs="Arial"/>
          <w:b/>
          <w:color w:val="FF0000"/>
          <w:sz w:val="18"/>
          <w:szCs w:val="18"/>
        </w:rPr>
      </w:pPr>
      <w:r w:rsidRPr="005A306C">
        <w:rPr>
          <w:rFonts w:ascii="Arial" w:hAnsi="Arial" w:cs="Arial"/>
          <w:b/>
          <w:color w:val="FF0000"/>
          <w:sz w:val="18"/>
          <w:szCs w:val="18"/>
          <w:u w:val="single"/>
        </w:rPr>
        <w:t>Rappel</w:t>
      </w:r>
      <w:r w:rsidRPr="005A306C">
        <w:rPr>
          <w:rFonts w:ascii="Arial" w:hAnsi="Arial" w:cs="Arial"/>
          <w:b/>
          <w:color w:val="FF0000"/>
          <w:sz w:val="18"/>
          <w:szCs w:val="18"/>
        </w:rPr>
        <w:t xml:space="preserve"> : ce document doit est rempli pour chacun des lots auquel le candidat se présente </w:t>
      </w:r>
    </w:p>
    <w:p w14:paraId="4A29E35C" w14:textId="77777777" w:rsidR="00843D8B" w:rsidRPr="005A306C" w:rsidRDefault="00843D8B" w:rsidP="00843D8B">
      <w:pPr>
        <w:rPr>
          <w:rFonts w:ascii="Arial" w:hAnsi="Arial" w:cs="Arial"/>
        </w:rPr>
      </w:pPr>
    </w:p>
    <w:p w14:paraId="5CF9A524" w14:textId="77777777" w:rsidR="002A7E9D" w:rsidRPr="005A306C" w:rsidRDefault="002A7E9D" w:rsidP="002A7E9D">
      <w:pPr>
        <w:rPr>
          <w:rFonts w:ascii="Arial" w:hAnsi="Arial" w:cs="Arial"/>
        </w:rPr>
      </w:pPr>
      <w:r w:rsidRPr="005A306C">
        <w:rPr>
          <w:rFonts w:ascii="Arial" w:hAnsi="Arial" w:cs="Arial"/>
        </w:rPr>
        <w:t>Nom et coordonnées de la personne pouvant être contactée chez le candidat en cas de besoin :</w:t>
      </w:r>
    </w:p>
    <w:p w14:paraId="70414917" w14:textId="77777777" w:rsidR="00624963" w:rsidRPr="005A306C" w:rsidRDefault="00624963" w:rsidP="002A7E9D">
      <w:pPr>
        <w:ind w:left="284"/>
        <w:rPr>
          <w:rFonts w:ascii="Arial" w:hAnsi="Arial" w:cs="Arial"/>
        </w:rPr>
      </w:pPr>
    </w:p>
    <w:p w14:paraId="139DF098" w14:textId="77777777" w:rsidR="002A7E9D" w:rsidRPr="005A306C" w:rsidRDefault="002A7E9D" w:rsidP="002A7E9D">
      <w:pPr>
        <w:ind w:left="284"/>
        <w:rPr>
          <w:rFonts w:ascii="Arial" w:hAnsi="Arial" w:cs="Arial"/>
        </w:rPr>
      </w:pPr>
      <w:r w:rsidRPr="005A306C">
        <w:rPr>
          <w:rFonts w:ascii="Arial" w:hAnsi="Arial" w:cs="Arial"/>
        </w:rPr>
        <w:t xml:space="preserve">Nom, prénom : </w:t>
      </w:r>
    </w:p>
    <w:p w14:paraId="2D23A6CD" w14:textId="77777777" w:rsidR="00624963" w:rsidRPr="005A306C" w:rsidRDefault="00624963" w:rsidP="002A7E9D">
      <w:pPr>
        <w:ind w:left="284"/>
        <w:rPr>
          <w:rFonts w:ascii="Arial" w:hAnsi="Arial" w:cs="Arial"/>
        </w:rPr>
      </w:pPr>
    </w:p>
    <w:p w14:paraId="0A5B7A52" w14:textId="77777777" w:rsidR="002A7E9D" w:rsidRPr="005A306C" w:rsidRDefault="002A7E9D" w:rsidP="002A7E9D">
      <w:pPr>
        <w:ind w:left="284"/>
        <w:rPr>
          <w:rFonts w:ascii="Arial" w:hAnsi="Arial" w:cs="Arial"/>
        </w:rPr>
      </w:pPr>
      <w:r w:rsidRPr="005A306C">
        <w:rPr>
          <w:rFonts w:ascii="Arial" w:hAnsi="Arial" w:cs="Arial"/>
        </w:rPr>
        <w:t xml:space="preserve">Qualité : </w:t>
      </w:r>
    </w:p>
    <w:p w14:paraId="72705688" w14:textId="77777777" w:rsidR="00624963" w:rsidRPr="005A306C" w:rsidRDefault="00624963" w:rsidP="002A7E9D">
      <w:pPr>
        <w:ind w:left="284"/>
        <w:rPr>
          <w:rFonts w:ascii="Arial" w:hAnsi="Arial" w:cs="Arial"/>
        </w:rPr>
      </w:pPr>
    </w:p>
    <w:p w14:paraId="5AF21CBB" w14:textId="77777777" w:rsidR="002A7E9D" w:rsidRPr="005A306C" w:rsidRDefault="002A7E9D" w:rsidP="002A7E9D">
      <w:pPr>
        <w:ind w:left="284"/>
        <w:rPr>
          <w:rFonts w:ascii="Arial" w:hAnsi="Arial" w:cs="Arial"/>
        </w:rPr>
      </w:pPr>
      <w:r w:rsidRPr="005A306C">
        <w:rPr>
          <w:rFonts w:ascii="Arial" w:hAnsi="Arial" w:cs="Arial"/>
        </w:rPr>
        <w:t xml:space="preserve">Téléphone : </w:t>
      </w:r>
    </w:p>
    <w:p w14:paraId="15452B78" w14:textId="77777777" w:rsidR="00624963" w:rsidRPr="005A306C" w:rsidRDefault="00624963" w:rsidP="007A4556">
      <w:pPr>
        <w:rPr>
          <w:rFonts w:ascii="Arial" w:hAnsi="Arial" w:cs="Arial"/>
        </w:rPr>
      </w:pPr>
    </w:p>
    <w:p w14:paraId="5FCEF115" w14:textId="77777777" w:rsidR="002A7E9D" w:rsidRPr="005A306C" w:rsidRDefault="002A7E9D" w:rsidP="002A7E9D">
      <w:pPr>
        <w:ind w:left="284"/>
        <w:rPr>
          <w:rFonts w:ascii="Arial" w:hAnsi="Arial" w:cs="Arial"/>
        </w:rPr>
      </w:pPr>
      <w:r w:rsidRPr="005A306C">
        <w:rPr>
          <w:rFonts w:ascii="Arial" w:hAnsi="Arial" w:cs="Arial"/>
        </w:rPr>
        <w:t>Courrier électronique :</w:t>
      </w:r>
    </w:p>
    <w:p w14:paraId="2103AC3D" w14:textId="77777777" w:rsidR="002A7E9D" w:rsidRPr="005A306C" w:rsidRDefault="002A7E9D" w:rsidP="002A7E9D">
      <w:pPr>
        <w:ind w:left="284"/>
        <w:rPr>
          <w:rFonts w:ascii="Arial" w:hAnsi="Arial" w:cs="Arial"/>
        </w:rPr>
      </w:pPr>
    </w:p>
    <w:p w14:paraId="413794D9" w14:textId="77777777" w:rsidR="00594675" w:rsidRPr="005A306C" w:rsidRDefault="00594675" w:rsidP="00594675">
      <w:pPr>
        <w:jc w:val="center"/>
        <w:rPr>
          <w:rFonts w:ascii="Arial" w:hAnsi="Arial" w:cs="Arial"/>
          <w:b/>
          <w:sz w:val="20"/>
        </w:rPr>
      </w:pPr>
      <w:bookmarkStart w:id="2" w:name="_Hlk123909223"/>
    </w:p>
    <w:p w14:paraId="0C5620A7" w14:textId="77777777" w:rsidR="00594675" w:rsidRPr="00EF1947" w:rsidRDefault="00594675" w:rsidP="00594675">
      <w:pPr>
        <w:pStyle w:val="Titre2"/>
        <w:rPr>
          <w:rFonts w:ascii="Arial" w:hAnsi="Arial" w:cs="Arial"/>
          <w:i/>
          <w:caps/>
          <w:sz w:val="24"/>
          <w:szCs w:val="24"/>
          <w:u w:val="single"/>
        </w:rPr>
      </w:pPr>
      <w:r w:rsidRPr="00EF1947">
        <w:rPr>
          <w:rFonts w:ascii="Arial" w:hAnsi="Arial" w:cs="Arial"/>
          <w:caps/>
          <w:sz w:val="24"/>
          <w:szCs w:val="24"/>
          <w:u w:val="single"/>
        </w:rPr>
        <w:t>Présentation de l’effectif moyens annuels du candidat et de l’importance du personnel d’encadrement pour chacune des 3 dernières années</w:t>
      </w:r>
      <w:r w:rsidRPr="00EF1947">
        <w:rPr>
          <w:rFonts w:ascii="Arial" w:hAnsi="Arial" w:cs="Arial"/>
          <w:i/>
          <w:caps/>
          <w:sz w:val="24"/>
          <w:szCs w:val="24"/>
          <w:u w:val="single"/>
        </w:rPr>
        <w:t xml:space="preserve"> </w:t>
      </w:r>
    </w:p>
    <w:bookmarkEnd w:id="2"/>
    <w:p w14:paraId="5F2F55A5" w14:textId="77777777" w:rsidR="001349BD" w:rsidRPr="005A306C" w:rsidRDefault="001349BD" w:rsidP="007A4556">
      <w:pPr>
        <w:rPr>
          <w:rFonts w:ascii="Arial" w:hAnsi="Arial" w:cs="Arial"/>
          <w:b/>
          <w:u w:val="single"/>
        </w:rPr>
      </w:pPr>
    </w:p>
    <w:p w14:paraId="35F596E0" w14:textId="77777777" w:rsidR="007A4556" w:rsidRPr="005A306C" w:rsidRDefault="007A4556" w:rsidP="007A4556">
      <w:pPr>
        <w:ind w:left="284"/>
        <w:rPr>
          <w:rFonts w:ascii="Arial" w:hAnsi="Arial" w:cs="Arial"/>
        </w:rPr>
      </w:pPr>
    </w:p>
    <w:p w14:paraId="29A9D37D" w14:textId="77777777" w:rsidR="002515DA" w:rsidRPr="005A306C" w:rsidRDefault="002515DA" w:rsidP="002515DA">
      <w:pPr>
        <w:ind w:left="284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754"/>
        <w:gridCol w:w="3754"/>
      </w:tblGrid>
      <w:tr w:rsidR="002515DA" w:rsidRPr="005A306C" w14:paraId="1BBDE019" w14:textId="77777777" w:rsidTr="005F14D1">
        <w:tc>
          <w:tcPr>
            <w:tcW w:w="1701" w:type="dxa"/>
          </w:tcPr>
          <w:p w14:paraId="0CF0728D" w14:textId="77777777" w:rsidR="005933F4" w:rsidRPr="005A306C" w:rsidRDefault="005933F4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</w:p>
          <w:p w14:paraId="38B4957E" w14:textId="77777777" w:rsidR="002515DA" w:rsidRPr="005A306C" w:rsidRDefault="002515DA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  <w:r w:rsidRPr="005A306C">
              <w:rPr>
                <w:rFonts w:ascii="Arial" w:hAnsi="Arial" w:cs="Arial"/>
                <w:b/>
              </w:rPr>
              <w:t>Année</w:t>
            </w:r>
          </w:p>
          <w:p w14:paraId="73231A27" w14:textId="7F674AFC" w:rsidR="005933F4" w:rsidRPr="005A306C" w:rsidRDefault="005933F4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54" w:type="dxa"/>
          </w:tcPr>
          <w:p w14:paraId="2A9F6E18" w14:textId="77777777" w:rsidR="005933F4" w:rsidRPr="005A306C" w:rsidRDefault="005933F4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</w:p>
          <w:p w14:paraId="24AF4FC4" w14:textId="02D7C4A4" w:rsidR="002515DA" w:rsidRPr="005A306C" w:rsidRDefault="002515DA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  <w:r w:rsidRPr="005A306C">
              <w:rPr>
                <w:rFonts w:ascii="Arial" w:hAnsi="Arial" w:cs="Arial"/>
                <w:b/>
              </w:rPr>
              <w:t>Effectif</w:t>
            </w:r>
          </w:p>
          <w:p w14:paraId="1AC208C9" w14:textId="77777777" w:rsidR="002515DA" w:rsidRPr="005A306C" w:rsidRDefault="002515DA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  <w:r w:rsidRPr="005A306C">
              <w:rPr>
                <w:rFonts w:ascii="Arial" w:hAnsi="Arial" w:cs="Arial"/>
                <w:b/>
              </w:rPr>
              <w:t>TOTAL</w:t>
            </w:r>
          </w:p>
          <w:p w14:paraId="7493E6F2" w14:textId="414F5022" w:rsidR="005933F4" w:rsidRPr="005A306C" w:rsidRDefault="005933F4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54" w:type="dxa"/>
          </w:tcPr>
          <w:p w14:paraId="1389D8BA" w14:textId="77777777" w:rsidR="005933F4" w:rsidRPr="005A306C" w:rsidRDefault="005933F4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</w:p>
          <w:p w14:paraId="690FBC76" w14:textId="6E464A2D" w:rsidR="002515DA" w:rsidRPr="005A306C" w:rsidRDefault="00526DD7" w:rsidP="00BA7E52">
            <w:pPr>
              <w:ind w:left="284"/>
              <w:jc w:val="center"/>
              <w:rPr>
                <w:rFonts w:ascii="Arial" w:hAnsi="Arial" w:cs="Arial"/>
                <w:b/>
              </w:rPr>
            </w:pPr>
            <w:r w:rsidRPr="005A306C">
              <w:rPr>
                <w:rFonts w:ascii="Arial" w:hAnsi="Arial" w:cs="Arial"/>
                <w:b/>
              </w:rPr>
              <w:t>Dont</w:t>
            </w:r>
            <w:r w:rsidR="002515DA" w:rsidRPr="005A306C">
              <w:rPr>
                <w:rFonts w:ascii="Arial" w:hAnsi="Arial" w:cs="Arial"/>
                <w:b/>
              </w:rPr>
              <w:t xml:space="preserve"> personnel d’encadrement</w:t>
            </w:r>
          </w:p>
        </w:tc>
      </w:tr>
      <w:tr w:rsidR="002515DA" w:rsidRPr="005A306C" w14:paraId="708DD557" w14:textId="77777777" w:rsidTr="005F14D1">
        <w:tc>
          <w:tcPr>
            <w:tcW w:w="1701" w:type="dxa"/>
          </w:tcPr>
          <w:p w14:paraId="5E4AE1C4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79C40F5D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718E69F4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7F83A98D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790C866C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</w:tr>
      <w:tr w:rsidR="002515DA" w:rsidRPr="005A306C" w14:paraId="1B0EB1C8" w14:textId="77777777" w:rsidTr="005F14D1">
        <w:tc>
          <w:tcPr>
            <w:tcW w:w="1701" w:type="dxa"/>
          </w:tcPr>
          <w:p w14:paraId="0C3E7168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52914D91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2B5982A7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23F60561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3039235F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</w:tr>
      <w:tr w:rsidR="002515DA" w:rsidRPr="005A306C" w14:paraId="510BFD58" w14:textId="77777777" w:rsidTr="005F14D1">
        <w:tc>
          <w:tcPr>
            <w:tcW w:w="1701" w:type="dxa"/>
          </w:tcPr>
          <w:p w14:paraId="1DC6F6F6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74FD02C5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  <w:p w14:paraId="296043BE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6D139362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3754" w:type="dxa"/>
          </w:tcPr>
          <w:p w14:paraId="2309FBC2" w14:textId="77777777" w:rsidR="002515DA" w:rsidRPr="005A306C" w:rsidRDefault="002515DA" w:rsidP="002515DA">
            <w:pPr>
              <w:ind w:left="284"/>
              <w:rPr>
                <w:rFonts w:ascii="Arial" w:hAnsi="Arial" w:cs="Arial"/>
              </w:rPr>
            </w:pPr>
          </w:p>
        </w:tc>
      </w:tr>
    </w:tbl>
    <w:p w14:paraId="5402F7D4" w14:textId="77777777" w:rsidR="002515DA" w:rsidRPr="005A306C" w:rsidRDefault="002515DA" w:rsidP="007A4556">
      <w:pPr>
        <w:ind w:left="284"/>
        <w:rPr>
          <w:rFonts w:ascii="Arial" w:hAnsi="Arial" w:cs="Arial"/>
        </w:rPr>
      </w:pPr>
    </w:p>
    <w:p w14:paraId="65275554" w14:textId="77777777" w:rsidR="00E72998" w:rsidRPr="005A306C" w:rsidRDefault="00E72998">
      <w:pPr>
        <w:rPr>
          <w:rFonts w:ascii="Arial" w:hAnsi="Arial" w:cs="Arial"/>
          <w:b/>
          <w:bCs/>
          <w:caps/>
          <w:sz w:val="28"/>
          <w:u w:val="single"/>
        </w:rPr>
      </w:pPr>
      <w:r w:rsidRPr="005A306C">
        <w:rPr>
          <w:rFonts w:ascii="Arial" w:hAnsi="Arial" w:cs="Arial"/>
          <w:caps/>
          <w:sz w:val="28"/>
          <w:u w:val="single"/>
        </w:rPr>
        <w:br w:type="page"/>
      </w:r>
    </w:p>
    <w:p w14:paraId="47DF886C" w14:textId="6F95E962" w:rsidR="009933E1" w:rsidRPr="00EF1947" w:rsidRDefault="009933E1" w:rsidP="00325D0B">
      <w:pPr>
        <w:pStyle w:val="Titre2"/>
        <w:rPr>
          <w:rFonts w:ascii="Arial" w:hAnsi="Arial" w:cs="Arial"/>
          <w:caps/>
          <w:sz w:val="24"/>
          <w:szCs w:val="24"/>
          <w:u w:val="single"/>
        </w:rPr>
      </w:pPr>
      <w:r w:rsidRPr="00EF1947">
        <w:rPr>
          <w:rFonts w:ascii="Arial" w:hAnsi="Arial" w:cs="Arial"/>
          <w:caps/>
          <w:sz w:val="24"/>
          <w:szCs w:val="24"/>
          <w:u w:val="single"/>
        </w:rPr>
        <w:lastRenderedPageBreak/>
        <w:t xml:space="preserve">description de l’outillage, du materiel et de l’equipement technique dont le candidat dispose pour la realisation du marche </w:t>
      </w:r>
    </w:p>
    <w:p w14:paraId="10852E7D" w14:textId="6BB562AE" w:rsidR="009933E1" w:rsidRPr="00EF1947" w:rsidRDefault="009933E1" w:rsidP="009933E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897A553" w14:textId="773AEF7F" w:rsidR="00526DD7" w:rsidRPr="00EF1947" w:rsidRDefault="00526DD7" w:rsidP="009933E1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EF1947">
        <w:rPr>
          <w:rFonts w:ascii="Arial" w:hAnsi="Arial" w:cs="Arial"/>
          <w:sz w:val="20"/>
          <w:szCs w:val="20"/>
        </w:rPr>
        <w:t>Lorsque le candidat n’exploite pas directement le matériel, il devra produire les justificatifs prouvant qu’il en disposera effectivement pour l’exécution du marché</w:t>
      </w:r>
    </w:p>
    <w:p w14:paraId="03B2C70F" w14:textId="77777777" w:rsidR="00526DD7" w:rsidRPr="00EF1947" w:rsidRDefault="00526DD7" w:rsidP="009933E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9DFF03B" w14:textId="77777777" w:rsidR="009933E1" w:rsidRPr="00EF1947" w:rsidRDefault="009933E1" w:rsidP="009933E1">
      <w:pPr>
        <w:ind w:left="284"/>
        <w:rPr>
          <w:rFonts w:ascii="Arial" w:hAnsi="Arial" w:cs="Arial"/>
          <w:b/>
          <w:sz w:val="20"/>
          <w:szCs w:val="20"/>
          <w:u w:val="single"/>
        </w:rPr>
      </w:pPr>
      <w:r w:rsidRPr="00EF1947">
        <w:rPr>
          <w:rFonts w:ascii="Arial" w:hAnsi="Arial" w:cs="Arial"/>
          <w:b/>
          <w:sz w:val="20"/>
          <w:szCs w:val="20"/>
          <w:u w:val="single"/>
        </w:rPr>
        <w:t xml:space="preserve">A remplir : </w:t>
      </w:r>
    </w:p>
    <w:p w14:paraId="1F4CCB0E" w14:textId="77777777" w:rsidR="00325D0B" w:rsidRPr="00EF1947" w:rsidRDefault="00325D0B" w:rsidP="00325D0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20" w:type="dxa"/>
        <w:tblLook w:val="01E0" w:firstRow="1" w:lastRow="1" w:firstColumn="1" w:lastColumn="1" w:noHBand="0" w:noVBand="0"/>
      </w:tblPr>
      <w:tblGrid>
        <w:gridCol w:w="9320"/>
      </w:tblGrid>
      <w:tr w:rsidR="00325D0B" w:rsidRPr="00EF1947" w14:paraId="210F5274" w14:textId="77777777" w:rsidTr="004055F9">
        <w:trPr>
          <w:trHeight w:val="72"/>
        </w:trPr>
        <w:tc>
          <w:tcPr>
            <w:tcW w:w="9320" w:type="dxa"/>
          </w:tcPr>
          <w:p w14:paraId="6C197457" w14:textId="77777777" w:rsidR="00325D0B" w:rsidRPr="00EF1947" w:rsidRDefault="00325D0B" w:rsidP="00325D0B">
            <w:pPr>
              <w:pStyle w:val="Paragraphedeliste"/>
              <w:numPr>
                <w:ilvl w:val="0"/>
                <w:numId w:val="12"/>
              </w:numPr>
              <w:tabs>
                <w:tab w:val="left" w:pos="3780"/>
                <w:tab w:val="left" w:pos="4680"/>
              </w:tabs>
              <w:spacing w:after="60" w:line="300" w:lineRule="atLeast"/>
              <w:ind w:right="-143"/>
              <w:rPr>
                <w:rFonts w:ascii="Arial" w:hAnsi="Arial" w:cs="Arial"/>
                <w:b/>
                <w:spacing w:val="-4"/>
                <w:sz w:val="20"/>
                <w:szCs w:val="20"/>
                <w:u w:val="single"/>
              </w:rPr>
            </w:pPr>
            <w:proofErr w:type="spellStart"/>
            <w:r w:rsidRPr="00EF1947">
              <w:rPr>
                <w:rFonts w:ascii="Arial" w:hAnsi="Arial" w:cs="Arial"/>
                <w:b/>
                <w:spacing w:val="-4"/>
                <w:sz w:val="20"/>
                <w:szCs w:val="20"/>
                <w:u w:val="single"/>
              </w:rPr>
              <w:t>Pré-presse</w:t>
            </w:r>
            <w:proofErr w:type="spellEnd"/>
          </w:p>
          <w:p w14:paraId="27910CFE" w14:textId="77777777" w:rsidR="00325D0B" w:rsidRPr="00EF1947" w:rsidRDefault="00325D0B" w:rsidP="004055F9">
            <w:pPr>
              <w:tabs>
                <w:tab w:val="left" w:pos="3780"/>
                <w:tab w:val="left" w:pos="4680"/>
              </w:tabs>
              <w:spacing w:after="60" w:line="300" w:lineRule="atLeast"/>
              <w:ind w:right="-143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F1947">
              <w:rPr>
                <w:rFonts w:ascii="Arial" w:hAnsi="Arial" w:cs="Arial"/>
                <w:spacing w:val="-4"/>
                <w:sz w:val="20"/>
                <w:szCs w:val="20"/>
              </w:rPr>
              <w:t>Nombre de postes :</w:t>
            </w:r>
          </w:p>
          <w:p w14:paraId="02AC2898" w14:textId="01266B8A" w:rsidR="00325D0B" w:rsidRPr="00EF1947" w:rsidRDefault="00EF1947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>Nombre de CTP :</w:t>
            </w:r>
          </w:p>
          <w:p w14:paraId="39F83A64" w14:textId="77777777" w:rsidR="00EF1947" w:rsidRPr="00EF1947" w:rsidRDefault="00EF1947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71F09B9" w14:textId="77777777" w:rsidR="00325D0B" w:rsidRPr="00EF1947" w:rsidRDefault="00325D0B" w:rsidP="00325D0B">
            <w:pPr>
              <w:pStyle w:val="Paragraphedeliste"/>
              <w:numPr>
                <w:ilvl w:val="0"/>
                <w:numId w:val="12"/>
              </w:num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1947">
              <w:rPr>
                <w:rFonts w:ascii="Arial" w:hAnsi="Arial" w:cs="Arial"/>
                <w:b/>
                <w:sz w:val="20"/>
                <w:szCs w:val="20"/>
                <w:u w:val="single"/>
              </w:rPr>
              <w:t>Impression</w:t>
            </w:r>
          </w:p>
          <w:p w14:paraId="0CC4E948" w14:textId="77777777" w:rsidR="00325D0B" w:rsidRPr="00EF1947" w:rsidRDefault="00325D0B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57"/>
              <w:gridCol w:w="2835"/>
              <w:gridCol w:w="3101"/>
            </w:tblGrid>
            <w:tr w:rsidR="00CE572C" w:rsidRPr="00EF1947" w14:paraId="7742E28B" w14:textId="77777777" w:rsidTr="00FD1D3C">
              <w:trPr>
                <w:trHeight w:val="357"/>
              </w:trPr>
              <w:tc>
                <w:tcPr>
                  <w:tcW w:w="3157" w:type="dxa"/>
                </w:tcPr>
                <w:p w14:paraId="79363848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Type de machine (marque / modèle)</w:t>
                  </w:r>
                </w:p>
              </w:tc>
              <w:tc>
                <w:tcPr>
                  <w:tcW w:w="2835" w:type="dxa"/>
                </w:tcPr>
                <w:p w14:paraId="7BF60797" w14:textId="77ADA9E9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Nombre de couleurs (ou groupes)</w:t>
                  </w:r>
                </w:p>
              </w:tc>
              <w:tc>
                <w:tcPr>
                  <w:tcW w:w="3101" w:type="dxa"/>
                </w:tcPr>
                <w:p w14:paraId="301A2D26" w14:textId="18B89342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Format</w:t>
                  </w:r>
                </w:p>
              </w:tc>
            </w:tr>
            <w:tr w:rsidR="00CE572C" w:rsidRPr="00EF1947" w14:paraId="40C894E3" w14:textId="77777777" w:rsidTr="00FD1D3C">
              <w:trPr>
                <w:trHeight w:val="373"/>
              </w:trPr>
              <w:tc>
                <w:tcPr>
                  <w:tcW w:w="3157" w:type="dxa"/>
                </w:tcPr>
                <w:p w14:paraId="5BF9E33C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70EF709C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1C8F4EA3" w14:textId="288E2A09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07D716C7" w14:textId="77777777" w:rsidTr="00FD1D3C">
              <w:trPr>
                <w:trHeight w:val="373"/>
              </w:trPr>
              <w:tc>
                <w:tcPr>
                  <w:tcW w:w="3157" w:type="dxa"/>
                </w:tcPr>
                <w:p w14:paraId="6A04A1DA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5EB05A6B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4EC21CC8" w14:textId="2CC00C9B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5775EDC7" w14:textId="77777777" w:rsidTr="00FD1D3C">
              <w:trPr>
                <w:trHeight w:val="357"/>
              </w:trPr>
              <w:tc>
                <w:tcPr>
                  <w:tcW w:w="3157" w:type="dxa"/>
                </w:tcPr>
                <w:p w14:paraId="619175E8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6FBEB46A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2465262A" w14:textId="2E8998FB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50D744B1" w14:textId="77777777" w:rsidTr="00FD1D3C">
              <w:trPr>
                <w:trHeight w:val="388"/>
              </w:trPr>
              <w:tc>
                <w:tcPr>
                  <w:tcW w:w="3157" w:type="dxa"/>
                </w:tcPr>
                <w:p w14:paraId="622FC0EF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110B2EB7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5D098244" w14:textId="021C418B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4831AA5F" w14:textId="77777777" w:rsidTr="00CE572C">
              <w:trPr>
                <w:trHeight w:val="388"/>
                <w:ins w:id="3" w:author="Poulet Cecilie" w:date="2025-09-24T09:53:00Z"/>
              </w:trPr>
              <w:tc>
                <w:tcPr>
                  <w:tcW w:w="3157" w:type="dxa"/>
                </w:tcPr>
                <w:p w14:paraId="3FEC2AE0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ins w:id="4" w:author="Poulet Cecilie" w:date="2025-09-24T09:53:00Z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6235B11C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ins w:id="5" w:author="Poulet Cecilie" w:date="2025-09-24T09:53:00Z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40D861ED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ins w:id="6" w:author="Poulet Cecilie" w:date="2025-09-24T09:53:00Z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1DF1D2FD" w14:textId="77777777" w:rsidTr="00CE572C">
              <w:trPr>
                <w:trHeight w:val="388"/>
                <w:ins w:id="7" w:author="Poulet Cecilie" w:date="2025-09-24T09:53:00Z"/>
              </w:trPr>
              <w:tc>
                <w:tcPr>
                  <w:tcW w:w="3157" w:type="dxa"/>
                </w:tcPr>
                <w:p w14:paraId="1934D390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ins w:id="8" w:author="Poulet Cecilie" w:date="2025-09-24T09:53:00Z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1AA4FF93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ins w:id="9" w:author="Poulet Cecilie" w:date="2025-09-24T09:53:00Z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101" w:type="dxa"/>
                </w:tcPr>
                <w:p w14:paraId="46ED7016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ins w:id="10" w:author="Poulet Cecilie" w:date="2025-09-24T09:53:00Z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3518BA7" w14:textId="77777777" w:rsidR="00CE572C" w:rsidRDefault="00CE572C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ins w:id="11" w:author="Poulet Cecilie" w:date="2025-09-24T09:51:00Z"/>
                <w:rFonts w:ascii="Arial" w:hAnsi="Arial" w:cs="Arial"/>
                <w:sz w:val="20"/>
                <w:szCs w:val="20"/>
              </w:rPr>
            </w:pPr>
          </w:p>
          <w:p w14:paraId="73B5D0CA" w14:textId="0560F2DC" w:rsidR="00325D0B" w:rsidRPr="00EF1947" w:rsidRDefault="00325D0B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>Nombre de couleurs possibles en ligne : </w:t>
            </w:r>
            <w:r w:rsidRPr="00EF1947">
              <w:rPr>
                <w:rFonts w:ascii="Arial" w:hAnsi="Arial" w:cs="Arial"/>
                <w:position w:val="-4"/>
                <w:sz w:val="20"/>
                <w:szCs w:val="20"/>
              </w:rPr>
              <w:t xml:space="preserve">________ </w:t>
            </w:r>
          </w:p>
          <w:p w14:paraId="2117CACC" w14:textId="565C478A" w:rsidR="00325D0B" w:rsidRPr="00EF1947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 - Vernis offset possible sur machine</w:t>
            </w:r>
            <w:r w:rsidRPr="00EF1947">
              <w:rPr>
                <w:rFonts w:ascii="Arial" w:hAnsi="Arial" w:cs="Arial"/>
                <w:sz w:val="20"/>
                <w:szCs w:val="20"/>
              </w:rPr>
              <w:tab/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28CBBFDD" w14:textId="2895A346" w:rsidR="00325D0B" w:rsidRPr="00EF1947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 - Vernis acrylique possible machine</w:t>
            </w:r>
            <w:r w:rsidRPr="00EF1947">
              <w:rPr>
                <w:rFonts w:ascii="Arial" w:hAnsi="Arial" w:cs="Arial"/>
                <w:sz w:val="20"/>
                <w:szCs w:val="20"/>
              </w:rPr>
              <w:tab/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2B8C4D44" w14:textId="77777777" w:rsidR="00325D0B" w:rsidRPr="00EF1947" w:rsidRDefault="00325D0B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07CE439" w14:textId="77777777" w:rsidR="00325D0B" w:rsidRPr="00EF1947" w:rsidRDefault="00325D0B" w:rsidP="004055F9">
            <w:pPr>
              <w:tabs>
                <w:tab w:val="left" w:pos="142"/>
                <w:tab w:val="left" w:pos="3780"/>
                <w:tab w:val="left" w:pos="4680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>Nombre de couleurs possibles recto verso en retiration : </w:t>
            </w:r>
            <w:r w:rsidRPr="00EF1947">
              <w:rPr>
                <w:rFonts w:ascii="Arial" w:hAnsi="Arial" w:cs="Arial"/>
                <w:position w:val="-4"/>
                <w:sz w:val="20"/>
                <w:szCs w:val="20"/>
              </w:rPr>
              <w:t xml:space="preserve">________ </w:t>
            </w:r>
          </w:p>
          <w:p w14:paraId="124C333B" w14:textId="53C61A85" w:rsidR="00325D0B" w:rsidRPr="00EF1947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 - Vernis offset possible machine</w:t>
            </w:r>
            <w:r w:rsidRPr="00EF1947">
              <w:rPr>
                <w:rFonts w:ascii="Arial" w:hAnsi="Arial" w:cs="Arial"/>
                <w:sz w:val="20"/>
                <w:szCs w:val="20"/>
              </w:rPr>
              <w:tab/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10560DB7" w14:textId="051543E0" w:rsidR="00325D0B" w:rsidRPr="00EF1947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 - Vernis acrylique possible machine</w:t>
            </w:r>
            <w:r w:rsidRPr="00EF1947">
              <w:rPr>
                <w:rFonts w:ascii="Arial" w:hAnsi="Arial" w:cs="Arial"/>
                <w:sz w:val="20"/>
                <w:szCs w:val="20"/>
              </w:rPr>
              <w:tab/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5058F08F" w14:textId="77777777" w:rsidR="00325D0B" w:rsidRPr="00EF1947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533CCE7" w14:textId="3F48AF8E" w:rsidR="00CE572C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Possibilité d’impression en quadri encre UV </w:t>
            </w:r>
            <w:r w:rsidR="00CE572C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22601C0E" w14:textId="395DAEC0" w:rsidR="00CE572C" w:rsidRDefault="00CE572C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 xml:space="preserve">Possibilité d’impression en </w:t>
            </w:r>
            <w:r>
              <w:rPr>
                <w:rFonts w:ascii="Arial" w:hAnsi="Arial" w:cs="Arial"/>
                <w:sz w:val="20"/>
                <w:szCs w:val="20"/>
              </w:rPr>
              <w:t>trame stochastique</w:t>
            </w:r>
            <w:r w:rsidRPr="00EF194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oui     </w:t>
            </w:r>
            <w:r w:rsidRPr="00EF1947">
              <w:rPr>
                <w:rFonts w:ascii="Arial" w:hAnsi="Arial" w:cs="Arial"/>
                <w:noProof/>
                <w:position w:val="-4"/>
                <w:sz w:val="20"/>
                <w:szCs w:val="20"/>
              </w:rPr>
              <w:t>□</w:t>
            </w:r>
            <w:r w:rsidRPr="00EF1947">
              <w:rPr>
                <w:rFonts w:ascii="Arial" w:hAnsi="Arial" w:cs="Arial"/>
                <w:sz w:val="20"/>
                <w:szCs w:val="20"/>
              </w:rPr>
              <w:t> non</w:t>
            </w:r>
          </w:p>
          <w:p w14:paraId="3A6175B4" w14:textId="72D9C4D3" w:rsidR="00CE572C" w:rsidRDefault="00CE572C" w:rsidP="00CE572C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85CE06A" w14:textId="77777777" w:rsidR="00CE572C" w:rsidRDefault="00CE572C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567EB96" w14:textId="77777777" w:rsidR="00CE572C" w:rsidRPr="00EF1947" w:rsidRDefault="00CE572C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C3311CB" w14:textId="77777777" w:rsidR="00325D0B" w:rsidRPr="00EF1947" w:rsidRDefault="00325D0B" w:rsidP="004055F9">
            <w:pPr>
              <w:tabs>
                <w:tab w:val="left" w:pos="3780"/>
                <w:tab w:val="left" w:pos="5245"/>
              </w:tabs>
              <w:spacing w:after="60" w:line="3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2E3E9042" w14:textId="77777777" w:rsidR="00325D0B" w:rsidRPr="00EF1947" w:rsidRDefault="00325D0B" w:rsidP="00325D0B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EF1947">
              <w:rPr>
                <w:rFonts w:ascii="Arial" w:hAnsi="Arial" w:cs="Arial"/>
                <w:b/>
                <w:sz w:val="20"/>
                <w:szCs w:val="20"/>
              </w:rPr>
              <w:t>Façonnage</w:t>
            </w:r>
          </w:p>
          <w:p w14:paraId="313102F4" w14:textId="77777777" w:rsidR="00325D0B" w:rsidRPr="00EF1947" w:rsidRDefault="00325D0B" w:rsidP="004055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4B0F5A" w14:textId="77777777" w:rsidR="00325D0B" w:rsidRPr="00EF1947" w:rsidRDefault="00325D0B" w:rsidP="004055F9">
            <w:pPr>
              <w:rPr>
                <w:rFonts w:ascii="Arial" w:hAnsi="Arial" w:cs="Arial"/>
                <w:sz w:val="20"/>
                <w:szCs w:val="20"/>
              </w:rPr>
            </w:pPr>
            <w:r w:rsidRPr="00EF1947">
              <w:rPr>
                <w:rFonts w:ascii="Arial" w:hAnsi="Arial" w:cs="Arial"/>
                <w:sz w:val="20"/>
                <w:szCs w:val="20"/>
              </w:rPr>
              <w:t>Chaîne de façonnage interne : oui/ non</w:t>
            </w:r>
          </w:p>
          <w:p w14:paraId="1A98B8D4" w14:textId="77777777" w:rsidR="00325D0B" w:rsidRPr="00EF1947" w:rsidRDefault="00325D0B" w:rsidP="004055F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48"/>
              <w:gridCol w:w="4544"/>
            </w:tblGrid>
            <w:tr w:rsidR="00325D0B" w:rsidRPr="00EF1947" w14:paraId="610D5635" w14:textId="77777777" w:rsidTr="004055F9">
              <w:trPr>
                <w:trHeight w:val="357"/>
              </w:trPr>
              <w:tc>
                <w:tcPr>
                  <w:tcW w:w="4548" w:type="dxa"/>
                </w:tcPr>
                <w:p w14:paraId="6FF75B47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Type de machine </w:t>
                  </w:r>
                </w:p>
              </w:tc>
              <w:tc>
                <w:tcPr>
                  <w:tcW w:w="4544" w:type="dxa"/>
                </w:tcPr>
                <w:p w14:paraId="7F75B0D2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Description (interne, externe, type, nombre, etc…)</w:t>
                  </w:r>
                </w:p>
              </w:tc>
            </w:tr>
            <w:tr w:rsidR="00325D0B" w:rsidRPr="00EF1947" w14:paraId="0676AE7B" w14:textId="77777777" w:rsidTr="004055F9">
              <w:trPr>
                <w:trHeight w:val="373"/>
              </w:trPr>
              <w:tc>
                <w:tcPr>
                  <w:tcW w:w="4548" w:type="dxa"/>
                </w:tcPr>
                <w:p w14:paraId="57B11B13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Massicot</w:t>
                  </w:r>
                </w:p>
              </w:tc>
              <w:tc>
                <w:tcPr>
                  <w:tcW w:w="4544" w:type="dxa"/>
                </w:tcPr>
                <w:p w14:paraId="4068905A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351DB9C5" w14:textId="77777777" w:rsidTr="004055F9">
              <w:trPr>
                <w:trHeight w:val="373"/>
              </w:trPr>
              <w:tc>
                <w:tcPr>
                  <w:tcW w:w="4548" w:type="dxa"/>
                </w:tcPr>
                <w:p w14:paraId="121059BC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Encarteuse-piqueuse</w:t>
                  </w:r>
                </w:p>
              </w:tc>
              <w:tc>
                <w:tcPr>
                  <w:tcW w:w="4544" w:type="dxa"/>
                </w:tcPr>
                <w:p w14:paraId="184F4BDA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5C7D2BFF" w14:textId="77777777" w:rsidTr="004055F9">
              <w:trPr>
                <w:trHeight w:val="357"/>
              </w:trPr>
              <w:tc>
                <w:tcPr>
                  <w:tcW w:w="4548" w:type="dxa"/>
                </w:tcPr>
                <w:p w14:paraId="506C90A9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Mise sous-film</w:t>
                  </w:r>
                </w:p>
              </w:tc>
              <w:tc>
                <w:tcPr>
                  <w:tcW w:w="4544" w:type="dxa"/>
                </w:tcPr>
                <w:p w14:paraId="6FF671EB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1FDB11DB" w14:textId="77777777" w:rsidTr="004055F9">
              <w:trPr>
                <w:trHeight w:val="388"/>
              </w:trPr>
              <w:tc>
                <w:tcPr>
                  <w:tcW w:w="4548" w:type="dxa"/>
                </w:tcPr>
                <w:p w14:paraId="490DB791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Plieuse</w:t>
                  </w:r>
                </w:p>
              </w:tc>
              <w:tc>
                <w:tcPr>
                  <w:tcW w:w="4544" w:type="dxa"/>
                </w:tcPr>
                <w:p w14:paraId="2E481F07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55F53AD8" w14:textId="77777777" w:rsidTr="004055F9">
              <w:trPr>
                <w:trHeight w:val="388"/>
              </w:trPr>
              <w:tc>
                <w:tcPr>
                  <w:tcW w:w="4548" w:type="dxa"/>
                </w:tcPr>
                <w:p w14:paraId="3248CEE2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Couseuse</w:t>
                  </w:r>
                </w:p>
              </w:tc>
              <w:tc>
                <w:tcPr>
                  <w:tcW w:w="4544" w:type="dxa"/>
                </w:tcPr>
                <w:p w14:paraId="2E358327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7A500250" w14:textId="77777777" w:rsidTr="004055F9">
              <w:trPr>
                <w:trHeight w:val="388"/>
              </w:trPr>
              <w:tc>
                <w:tcPr>
                  <w:tcW w:w="4548" w:type="dxa"/>
                </w:tcPr>
                <w:p w14:paraId="3BDF5BD7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Colle PUR</w:t>
                  </w:r>
                </w:p>
              </w:tc>
              <w:tc>
                <w:tcPr>
                  <w:tcW w:w="4544" w:type="dxa"/>
                </w:tcPr>
                <w:p w14:paraId="02D32C1D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25D0B" w:rsidRPr="00EF1947" w14:paraId="0746446B" w14:textId="77777777" w:rsidTr="004055F9">
              <w:trPr>
                <w:trHeight w:val="388"/>
              </w:trPr>
              <w:tc>
                <w:tcPr>
                  <w:tcW w:w="4548" w:type="dxa"/>
                </w:tcPr>
                <w:p w14:paraId="6A75B697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1947">
                    <w:rPr>
                      <w:rFonts w:ascii="Arial" w:hAnsi="Arial" w:cs="Arial"/>
                      <w:sz w:val="20"/>
                      <w:szCs w:val="20"/>
                    </w:rPr>
                    <w:t>Marquage à chaud</w:t>
                  </w:r>
                </w:p>
              </w:tc>
              <w:tc>
                <w:tcPr>
                  <w:tcW w:w="4544" w:type="dxa"/>
                </w:tcPr>
                <w:p w14:paraId="40EAB59E" w14:textId="77777777" w:rsidR="00325D0B" w:rsidRPr="00EF1947" w:rsidRDefault="00325D0B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E572C" w:rsidRPr="00EF1947" w14:paraId="332C22F1" w14:textId="77777777" w:rsidTr="004055F9">
              <w:trPr>
                <w:trHeight w:val="388"/>
              </w:trPr>
              <w:tc>
                <w:tcPr>
                  <w:tcW w:w="4548" w:type="dxa"/>
                </w:tcPr>
                <w:p w14:paraId="286D3DD8" w14:textId="77777777" w:rsidR="00CE572C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Autr</w:t>
                  </w:r>
                  <w:bookmarkStart w:id="12" w:name="_GoBack"/>
                  <w:bookmarkEnd w:id="12"/>
                  <w:r>
                    <w:rPr>
                      <w:rFonts w:ascii="Arial" w:hAnsi="Arial" w:cs="Arial"/>
                      <w:sz w:val="20"/>
                      <w:szCs w:val="20"/>
                    </w:rPr>
                    <w:t>es</w:t>
                  </w:r>
                </w:p>
                <w:p w14:paraId="7B629BBF" w14:textId="77777777" w:rsidR="00CE572C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69B67EB1" w14:textId="77777777" w:rsidR="00CE572C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455B20A7" w14:textId="1785A301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44" w:type="dxa"/>
                </w:tcPr>
                <w:p w14:paraId="54008647" w14:textId="77777777" w:rsidR="00CE572C" w:rsidRPr="00EF1947" w:rsidRDefault="00CE572C" w:rsidP="004055F9">
                  <w:pPr>
                    <w:tabs>
                      <w:tab w:val="left" w:pos="142"/>
                      <w:tab w:val="left" w:pos="3780"/>
                      <w:tab w:val="left" w:pos="4680"/>
                    </w:tabs>
                    <w:spacing w:after="60" w:line="300" w:lineRule="exac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DD43559" w14:textId="77777777" w:rsidR="00325D0B" w:rsidRPr="00EF1947" w:rsidRDefault="00325D0B" w:rsidP="004055F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5D0B" w:rsidRPr="005A306C" w14:paraId="60904D3F" w14:textId="77777777" w:rsidTr="004055F9">
        <w:trPr>
          <w:trHeight w:val="74"/>
        </w:trPr>
        <w:tc>
          <w:tcPr>
            <w:tcW w:w="9320" w:type="dxa"/>
          </w:tcPr>
          <w:p w14:paraId="63DAEBAE" w14:textId="77777777" w:rsidR="00325D0B" w:rsidRPr="005A306C" w:rsidRDefault="00325D0B" w:rsidP="004055F9">
            <w:pPr>
              <w:spacing w:before="480" w:line="280" w:lineRule="exact"/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3D036B9" w14:textId="13362FD2" w:rsidR="00502A4A" w:rsidRPr="00EF1947" w:rsidRDefault="00502A4A" w:rsidP="00502A4A">
      <w:pPr>
        <w:pStyle w:val="Titre2"/>
        <w:rPr>
          <w:rFonts w:ascii="Arial" w:hAnsi="Arial" w:cs="Arial"/>
          <w:caps/>
          <w:sz w:val="24"/>
          <w:szCs w:val="24"/>
          <w:u w:val="single"/>
        </w:rPr>
      </w:pPr>
      <w:r w:rsidRPr="00EF1947">
        <w:rPr>
          <w:rFonts w:ascii="Arial" w:hAnsi="Arial" w:cs="Arial"/>
          <w:caps/>
          <w:sz w:val="24"/>
          <w:szCs w:val="24"/>
          <w:u w:val="single"/>
        </w:rPr>
        <w:t xml:space="preserve">Variété des papiers disponibles </w:t>
      </w:r>
    </w:p>
    <w:p w14:paraId="71AA0788" w14:textId="77777777" w:rsidR="00502A4A" w:rsidRPr="005A306C" w:rsidRDefault="00502A4A" w:rsidP="00502A4A">
      <w:pPr>
        <w:pStyle w:val="NormalWeb"/>
        <w:rPr>
          <w:rFonts w:ascii="Arial" w:hAnsi="Arial" w:cs="Arial"/>
        </w:rPr>
      </w:pPr>
    </w:p>
    <w:p w14:paraId="794C2FB5" w14:textId="1381B283" w:rsidR="00502A4A" w:rsidRPr="00EF1947" w:rsidRDefault="00502A4A" w:rsidP="00502A4A">
      <w:pPr>
        <w:pStyle w:val="NormalWeb"/>
        <w:rPr>
          <w:rFonts w:ascii="Arial" w:hAnsi="Arial" w:cs="Arial"/>
          <w:sz w:val="22"/>
          <w:szCs w:val="22"/>
        </w:rPr>
      </w:pPr>
      <w:r w:rsidRPr="00EF1947">
        <w:rPr>
          <w:rFonts w:ascii="Arial" w:hAnsi="Arial" w:cs="Arial"/>
          <w:sz w:val="22"/>
          <w:szCs w:val="22"/>
        </w:rPr>
        <w:t>Pour chaque famille de papier utilisées habituellement (offset, bouffant, recyclé, couchés, papiers graphiques et de création, etc.), merci de préciser :</w:t>
      </w:r>
    </w:p>
    <w:p w14:paraId="7ACF1B47" w14:textId="77777777" w:rsidR="00502A4A" w:rsidRPr="00EF1947" w:rsidRDefault="00502A4A" w:rsidP="00502A4A">
      <w:pPr>
        <w:pStyle w:val="NormalWeb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EF1947">
        <w:rPr>
          <w:rStyle w:val="lev"/>
          <w:rFonts w:ascii="Arial" w:hAnsi="Arial" w:cs="Arial"/>
          <w:sz w:val="22"/>
          <w:szCs w:val="22"/>
        </w:rPr>
        <w:t>Fournisseurs et gammes</w:t>
      </w:r>
      <w:r w:rsidRPr="00EF1947">
        <w:rPr>
          <w:rFonts w:ascii="Arial" w:hAnsi="Arial" w:cs="Arial"/>
          <w:sz w:val="22"/>
          <w:szCs w:val="22"/>
        </w:rPr>
        <w:t xml:space="preserve"> : indiquez les fournisseurs ou fabricants avec lesquels vous travaillez régulièrement.</w:t>
      </w:r>
    </w:p>
    <w:p w14:paraId="6A059ABB" w14:textId="22EF1AF1" w:rsidR="00502A4A" w:rsidRPr="00EF1947" w:rsidRDefault="00502A4A" w:rsidP="00502A4A">
      <w:pPr>
        <w:pStyle w:val="NormalWeb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EF1947">
        <w:rPr>
          <w:rStyle w:val="lev"/>
          <w:rFonts w:ascii="Arial" w:hAnsi="Arial" w:cs="Arial"/>
          <w:sz w:val="22"/>
          <w:szCs w:val="22"/>
        </w:rPr>
        <w:t>Gammes et grammages</w:t>
      </w:r>
      <w:r w:rsidRPr="00EF1947">
        <w:rPr>
          <w:rFonts w:ascii="Arial" w:hAnsi="Arial" w:cs="Arial"/>
          <w:sz w:val="22"/>
          <w:szCs w:val="22"/>
        </w:rPr>
        <w:t xml:space="preserve"> : les types</w:t>
      </w:r>
      <w:r w:rsidR="00553C5F" w:rsidRPr="00EF1947">
        <w:rPr>
          <w:rFonts w:ascii="Arial" w:hAnsi="Arial" w:cs="Arial"/>
          <w:sz w:val="22"/>
          <w:szCs w:val="22"/>
        </w:rPr>
        <w:t xml:space="preserve"> de papier</w:t>
      </w:r>
      <w:r w:rsidRPr="00EF1947">
        <w:rPr>
          <w:rFonts w:ascii="Arial" w:hAnsi="Arial" w:cs="Arial"/>
          <w:sz w:val="22"/>
          <w:szCs w:val="22"/>
        </w:rPr>
        <w:t xml:space="preserve"> et grammages généralement utilisés.</w:t>
      </w:r>
    </w:p>
    <w:p w14:paraId="740DEC25" w14:textId="77777777" w:rsidR="00502A4A" w:rsidRPr="00EF1947" w:rsidRDefault="00502A4A" w:rsidP="00502A4A">
      <w:pPr>
        <w:pStyle w:val="NormalWeb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EF1947">
        <w:rPr>
          <w:rStyle w:val="lev"/>
          <w:rFonts w:ascii="Arial" w:hAnsi="Arial" w:cs="Arial"/>
          <w:sz w:val="22"/>
          <w:szCs w:val="22"/>
        </w:rPr>
        <w:t>Certifications</w:t>
      </w:r>
      <w:r w:rsidRPr="00EF1947">
        <w:rPr>
          <w:rFonts w:ascii="Arial" w:hAnsi="Arial" w:cs="Arial"/>
          <w:sz w:val="22"/>
          <w:szCs w:val="22"/>
        </w:rPr>
        <w:t xml:space="preserve"> : certifications environnementales (FSC, PEFC, recyclé, ISO…).</w:t>
      </w:r>
    </w:p>
    <w:p w14:paraId="55293D14" w14:textId="200D8D38" w:rsidR="00502A4A" w:rsidRPr="00EF1947" w:rsidRDefault="00502A4A" w:rsidP="00502A4A">
      <w:pPr>
        <w:pStyle w:val="NormalWeb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EF1947">
        <w:rPr>
          <w:rStyle w:val="lev"/>
          <w:rFonts w:ascii="Arial" w:hAnsi="Arial" w:cs="Arial"/>
          <w:sz w:val="22"/>
          <w:szCs w:val="22"/>
        </w:rPr>
        <w:t>Références de travaux réalisés</w:t>
      </w:r>
      <w:r w:rsidRPr="00EF1947">
        <w:rPr>
          <w:rFonts w:ascii="Arial" w:hAnsi="Arial" w:cs="Arial"/>
          <w:sz w:val="22"/>
          <w:szCs w:val="22"/>
        </w:rPr>
        <w:t xml:space="preserve"> : exemples récents de livres ou ouvrages imprimés avec ces papiers (client, type d’ouvrage, année).</w:t>
      </w:r>
    </w:p>
    <w:p w14:paraId="42EF62F4" w14:textId="13DF6AD4" w:rsidR="00502A4A" w:rsidRPr="00EF1947" w:rsidRDefault="00502A4A" w:rsidP="00502A4A">
      <w:pPr>
        <w:pStyle w:val="NormalWeb"/>
        <w:rPr>
          <w:rFonts w:ascii="Arial" w:hAnsi="Arial" w:cs="Arial"/>
          <w:sz w:val="22"/>
          <w:szCs w:val="22"/>
        </w:rPr>
      </w:pPr>
      <w:r w:rsidRPr="00EF1947">
        <w:rPr>
          <w:rFonts w:ascii="Arial" w:hAnsi="Arial" w:cs="Arial"/>
          <w:sz w:val="22"/>
          <w:szCs w:val="22"/>
        </w:rPr>
        <w:t>(Possibilité de joindre une brochure ou un nuancier).</w:t>
      </w:r>
    </w:p>
    <w:p w14:paraId="2A190900" w14:textId="4A69D1A9" w:rsidR="00502A4A" w:rsidRPr="00EF1947" w:rsidRDefault="00502A4A" w:rsidP="00502A4A">
      <w:pPr>
        <w:pStyle w:val="NormalWeb"/>
        <w:rPr>
          <w:rFonts w:ascii="Arial" w:hAnsi="Arial" w:cs="Arial"/>
          <w:sz w:val="22"/>
          <w:szCs w:val="22"/>
        </w:rPr>
      </w:pPr>
      <w:r w:rsidRPr="00EF1947">
        <w:rPr>
          <w:rFonts w:ascii="Arial" w:hAnsi="Arial" w:cs="Arial"/>
          <w:sz w:val="22"/>
          <w:szCs w:val="22"/>
        </w:rPr>
        <w:t>Ces informations permettront au pouvoir adjudicateur d’apprécier la capacité technique et logistique du candidat à proposer une variété de papiers pour les futurs marchés subséquents</w:t>
      </w:r>
      <w:r w:rsidR="005A306C" w:rsidRPr="00EF1947">
        <w:rPr>
          <w:rFonts w:ascii="Arial" w:hAnsi="Arial" w:cs="Arial"/>
          <w:sz w:val="22"/>
          <w:szCs w:val="22"/>
        </w:rPr>
        <w:t>, selon le lot concerné.</w:t>
      </w:r>
    </w:p>
    <w:p w14:paraId="5B749E57" w14:textId="15C583B1" w:rsidR="00502A4A" w:rsidRPr="005A306C" w:rsidRDefault="00502A4A">
      <w:pPr>
        <w:rPr>
          <w:rFonts w:ascii="Arial" w:hAnsi="Arial" w:cs="Arial"/>
          <w:b/>
          <w:bCs/>
          <w:caps/>
          <w:sz w:val="28"/>
        </w:rPr>
      </w:pPr>
      <w:r w:rsidRPr="005A306C">
        <w:rPr>
          <w:rFonts w:ascii="Arial" w:hAnsi="Arial" w:cs="Arial"/>
          <w:b/>
          <w:bCs/>
          <w:caps/>
          <w:sz w:val="28"/>
        </w:rPr>
        <w:br w:type="page"/>
      </w:r>
    </w:p>
    <w:p w14:paraId="5559EB73" w14:textId="77777777" w:rsidR="00E72998" w:rsidRPr="005A306C" w:rsidRDefault="00E72998">
      <w:pPr>
        <w:rPr>
          <w:rFonts w:ascii="Arial" w:hAnsi="Arial" w:cs="Arial"/>
          <w:b/>
          <w:bCs/>
          <w:caps/>
          <w:sz w:val="28"/>
        </w:rPr>
      </w:pPr>
    </w:p>
    <w:p w14:paraId="1AF6DD98" w14:textId="77777777" w:rsidR="009D056B" w:rsidRPr="005A306C" w:rsidRDefault="009D056B" w:rsidP="009D056B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aps/>
          <w:sz w:val="28"/>
        </w:rPr>
      </w:pPr>
    </w:p>
    <w:p w14:paraId="23EB4F97" w14:textId="77777777" w:rsidR="005C57BE" w:rsidRPr="00EF1947" w:rsidRDefault="005C57BE" w:rsidP="009D056B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aps/>
          <w:color w:val="0000FF"/>
          <w:sz w:val="24"/>
          <w:szCs w:val="24"/>
        </w:rPr>
      </w:pPr>
      <w:r w:rsidRPr="00EF1947">
        <w:rPr>
          <w:rFonts w:ascii="Arial" w:hAnsi="Arial" w:cs="Arial"/>
          <w:caps/>
          <w:sz w:val="24"/>
          <w:szCs w:val="24"/>
        </w:rPr>
        <w:t xml:space="preserve">Présentation des chiffres d’affaires </w:t>
      </w:r>
      <w:r w:rsidRPr="00EF1947">
        <w:rPr>
          <w:rFonts w:ascii="Arial" w:hAnsi="Arial" w:cs="Arial"/>
          <w:caps/>
          <w:sz w:val="24"/>
          <w:szCs w:val="24"/>
        </w:rPr>
        <w:br/>
        <w:t xml:space="preserve">des </w:t>
      </w:r>
      <w:r w:rsidR="00067431" w:rsidRPr="00EF1947">
        <w:rPr>
          <w:rFonts w:ascii="Arial" w:hAnsi="Arial" w:cs="Arial"/>
          <w:caps/>
          <w:sz w:val="24"/>
          <w:szCs w:val="24"/>
        </w:rPr>
        <w:t>3</w:t>
      </w:r>
      <w:r w:rsidRPr="00EF1947">
        <w:rPr>
          <w:rFonts w:ascii="Arial" w:hAnsi="Arial" w:cs="Arial"/>
          <w:caps/>
          <w:sz w:val="24"/>
          <w:szCs w:val="24"/>
        </w:rPr>
        <w:t xml:space="preserve"> derniers exercices </w:t>
      </w:r>
    </w:p>
    <w:p w14:paraId="1559217C" w14:textId="77777777" w:rsidR="005C57BE" w:rsidRPr="005A306C" w:rsidRDefault="005C57BE" w:rsidP="009D056B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aps/>
          <w:sz w:val="24"/>
        </w:rPr>
      </w:pPr>
    </w:p>
    <w:p w14:paraId="17664C6B" w14:textId="77777777" w:rsidR="005C57BE" w:rsidRPr="005A306C" w:rsidRDefault="005C57BE" w:rsidP="009D0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</w:rPr>
      </w:pPr>
    </w:p>
    <w:p w14:paraId="4A8E6B74" w14:textId="77777777" w:rsidR="005C57BE" w:rsidRPr="005A306C" w:rsidRDefault="005C57BE" w:rsidP="00BF5E4A">
      <w:pPr>
        <w:spacing w:before="360" w:after="360"/>
        <w:jc w:val="both"/>
        <w:rPr>
          <w:rFonts w:ascii="Arial" w:hAnsi="Arial" w:cs="Arial"/>
          <w:b/>
          <w:i/>
        </w:rPr>
      </w:pPr>
      <w:r w:rsidRPr="005A306C">
        <w:rPr>
          <w:rFonts w:ascii="Arial" w:hAnsi="Arial" w:cs="Arial"/>
          <w:b/>
          <w:i/>
        </w:rPr>
        <w:t>Si le candidat est objectivement dans l’impossibilité de fournir son chiffre d’affaires au cours des trois dernières années, il peut fournir  tout autre document permettant d’apprécier sa capacité financière (ex : attestation d’un commissaire au compte, déclarations de contrat en cours justifiant le futur CA, compte de résultats etc.)</w:t>
      </w:r>
    </w:p>
    <w:p w14:paraId="54BD1F06" w14:textId="1050B822" w:rsidR="005C57BE" w:rsidRPr="005A306C" w:rsidRDefault="00EF5D8A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Arial" w:hAnsi="Arial" w:cs="Arial"/>
          <w:i/>
          <w:sz w:val="24"/>
        </w:rPr>
      </w:pPr>
      <w:r w:rsidRPr="005A306C">
        <w:rPr>
          <w:rFonts w:ascii="Arial" w:hAnsi="Arial" w:cs="Arial"/>
          <w:i/>
          <w:sz w:val="24"/>
        </w:rPr>
        <w:t>Pour rappel, se référer au seuil minimum de chiffre d’affaires défini pour chaque</w:t>
      </w:r>
      <w:r w:rsidR="006669B9" w:rsidRPr="005A306C">
        <w:rPr>
          <w:rFonts w:ascii="Arial" w:hAnsi="Arial" w:cs="Arial"/>
          <w:i/>
          <w:sz w:val="24"/>
        </w:rPr>
        <w:t xml:space="preserve"> lot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2"/>
        <w:gridCol w:w="4668"/>
      </w:tblGrid>
      <w:tr w:rsidR="006C7F93" w:rsidRPr="005A306C" w14:paraId="2F62A06A" w14:textId="77777777" w:rsidTr="006C7F93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19DE" w14:textId="77777777" w:rsidR="006C7F93" w:rsidRPr="005A306C" w:rsidRDefault="006C7F9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 xml:space="preserve">3 derniers exercices 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610B" w14:textId="77777777" w:rsidR="006C7F93" w:rsidRPr="005A306C" w:rsidRDefault="006C7F93">
            <w:pPr>
              <w:jc w:val="center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 xml:space="preserve">Chiffre d’affaires global HT </w:t>
            </w:r>
            <w:r w:rsidRPr="005A306C">
              <w:rPr>
                <w:rFonts w:ascii="Arial" w:hAnsi="Arial" w:cs="Arial"/>
              </w:rPr>
              <w:br/>
              <w:t>en euros</w:t>
            </w:r>
          </w:p>
          <w:p w14:paraId="6DECC586" w14:textId="77777777" w:rsidR="00BA7E52" w:rsidRPr="005A306C" w:rsidRDefault="00BA7E52">
            <w:pPr>
              <w:jc w:val="center"/>
              <w:rPr>
                <w:rFonts w:ascii="Arial" w:hAnsi="Arial" w:cs="Arial"/>
              </w:rPr>
            </w:pPr>
          </w:p>
        </w:tc>
      </w:tr>
      <w:tr w:rsidR="006C7F93" w:rsidRPr="005A306C" w14:paraId="13C2ED95" w14:textId="77777777" w:rsidTr="006C7F93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CA5C" w14:textId="77777777" w:rsidR="006C7F93" w:rsidRPr="005A306C" w:rsidRDefault="006C7F93">
            <w:pPr>
              <w:spacing w:before="120" w:after="120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Exercice du…………………………….</w:t>
            </w:r>
          </w:p>
          <w:p w14:paraId="1A50330B" w14:textId="77777777" w:rsidR="006C7F93" w:rsidRPr="005A306C" w:rsidRDefault="006C7F9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au…………………………………</w:t>
            </w:r>
          </w:p>
          <w:p w14:paraId="11C2FE26" w14:textId="77777777" w:rsidR="00BA7E52" w:rsidRPr="005A306C" w:rsidRDefault="00BA7E5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A06C" w14:textId="77777777" w:rsidR="006C7F93" w:rsidRPr="005A306C" w:rsidRDefault="006C7F9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6C7F93" w:rsidRPr="005A306C" w14:paraId="1D5C77B2" w14:textId="77777777" w:rsidTr="006C7F93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643" w14:textId="77777777" w:rsidR="006C7F93" w:rsidRPr="005A306C" w:rsidRDefault="006C7F93">
            <w:pPr>
              <w:spacing w:before="120" w:after="120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Exercice du…………………………….</w:t>
            </w:r>
          </w:p>
          <w:p w14:paraId="6D2B721B" w14:textId="77777777" w:rsidR="006C7F93" w:rsidRPr="005A306C" w:rsidRDefault="006C7F9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au…………………………………</w:t>
            </w:r>
          </w:p>
          <w:p w14:paraId="36C55C29" w14:textId="77777777" w:rsidR="00BA7E52" w:rsidRPr="005A306C" w:rsidRDefault="00BA7E5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6F87" w14:textId="77777777" w:rsidR="006C7F93" w:rsidRPr="005A306C" w:rsidRDefault="006C7F93">
            <w:pPr>
              <w:spacing w:before="240" w:after="240"/>
              <w:jc w:val="center"/>
              <w:rPr>
                <w:rFonts w:ascii="Arial" w:hAnsi="Arial" w:cs="Arial"/>
              </w:rPr>
            </w:pPr>
          </w:p>
        </w:tc>
      </w:tr>
      <w:tr w:rsidR="006C7F93" w:rsidRPr="005A306C" w14:paraId="121A1E5D" w14:textId="77777777" w:rsidTr="006C7F93">
        <w:trPr>
          <w:cantSplit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9F7B" w14:textId="77777777" w:rsidR="006C7F93" w:rsidRPr="005A306C" w:rsidRDefault="006C7F93">
            <w:pPr>
              <w:spacing w:before="120" w:after="120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Exercice du……………………………..</w:t>
            </w:r>
          </w:p>
          <w:p w14:paraId="6BBB3E3F" w14:textId="77777777" w:rsidR="006C7F93" w:rsidRPr="005A306C" w:rsidRDefault="006C7F9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A306C">
              <w:rPr>
                <w:rFonts w:ascii="Arial" w:hAnsi="Arial" w:cs="Arial"/>
              </w:rPr>
              <w:t>au…………………………………</w:t>
            </w:r>
          </w:p>
          <w:p w14:paraId="094FEDCD" w14:textId="77777777" w:rsidR="00BA7E52" w:rsidRPr="005A306C" w:rsidRDefault="00BA7E5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8F23" w14:textId="77777777" w:rsidR="006C7F93" w:rsidRPr="005A306C" w:rsidRDefault="006C7F93">
            <w:pPr>
              <w:spacing w:before="240" w:after="240"/>
              <w:jc w:val="center"/>
              <w:rPr>
                <w:rFonts w:ascii="Arial" w:hAnsi="Arial" w:cs="Arial"/>
              </w:rPr>
            </w:pPr>
          </w:p>
        </w:tc>
      </w:tr>
    </w:tbl>
    <w:p w14:paraId="0F0B97CD" w14:textId="77777777" w:rsidR="00FA3085" w:rsidRPr="005A306C" w:rsidRDefault="00FA3085" w:rsidP="00EB6DB3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ACB47EC" w14:textId="77777777" w:rsidR="00595AB9" w:rsidRPr="005A306C" w:rsidRDefault="00595AB9" w:rsidP="00595AB9">
      <w:pPr>
        <w:rPr>
          <w:rFonts w:ascii="Arial" w:hAnsi="Arial" w:cs="Arial"/>
        </w:rPr>
      </w:pPr>
    </w:p>
    <w:p w14:paraId="75DD450D" w14:textId="140CE339" w:rsidR="007F2EBA" w:rsidRPr="005A306C" w:rsidRDefault="007F2EBA" w:rsidP="00E4153D">
      <w:pPr>
        <w:rPr>
          <w:rFonts w:ascii="Arial" w:hAnsi="Arial" w:cs="Arial"/>
        </w:rPr>
        <w:sectPr w:rsidR="007F2EBA" w:rsidRPr="005A306C" w:rsidSect="00EB6DB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673" w:right="1418" w:bottom="709" w:left="1418" w:header="720" w:footer="567" w:gutter="0"/>
          <w:cols w:space="720"/>
          <w:titlePg/>
        </w:sectPr>
      </w:pPr>
    </w:p>
    <w:p w14:paraId="62F2427D" w14:textId="5CFB47E0" w:rsidR="00A86CAA" w:rsidRPr="00EF1947" w:rsidRDefault="002515DA" w:rsidP="00140A9A">
      <w:pPr>
        <w:pStyle w:val="Titre3"/>
        <w:ind w:left="1276"/>
        <w:jc w:val="center"/>
        <w:rPr>
          <w:rFonts w:ascii="Arial" w:hAnsi="Arial" w:cs="Arial"/>
          <w:caps/>
          <w:sz w:val="24"/>
          <w:szCs w:val="24"/>
        </w:rPr>
      </w:pPr>
      <w:r w:rsidRPr="00EF1947">
        <w:rPr>
          <w:rFonts w:ascii="Arial" w:hAnsi="Arial" w:cs="Arial"/>
          <w:sz w:val="24"/>
          <w:szCs w:val="24"/>
        </w:rPr>
        <w:t xml:space="preserve">RENSEIGNEMENTS RELATIFS AUX PRINCIPAUX SERVICES EFFECTUES PAR LE CANDIDAT AU COURS </w:t>
      </w:r>
      <w:r w:rsidRPr="00EF1947">
        <w:rPr>
          <w:rFonts w:ascii="Arial" w:hAnsi="Arial" w:cs="Arial"/>
          <w:caps/>
          <w:sz w:val="24"/>
          <w:szCs w:val="24"/>
        </w:rPr>
        <w:t xml:space="preserve">DES </w:t>
      </w:r>
      <w:r w:rsidR="006947ED" w:rsidRPr="00EF1947">
        <w:rPr>
          <w:rFonts w:ascii="Arial" w:hAnsi="Arial" w:cs="Arial"/>
          <w:caps/>
          <w:sz w:val="24"/>
          <w:szCs w:val="24"/>
        </w:rPr>
        <w:t>5</w:t>
      </w:r>
      <w:r w:rsidRPr="00EF1947">
        <w:rPr>
          <w:rFonts w:ascii="Arial" w:hAnsi="Arial" w:cs="Arial"/>
          <w:caps/>
          <w:sz w:val="24"/>
          <w:szCs w:val="24"/>
        </w:rPr>
        <w:t xml:space="preserve"> DERNIèRES ANNéES</w:t>
      </w:r>
      <w:r w:rsidR="00294EA1" w:rsidRPr="00EF1947">
        <w:rPr>
          <w:rFonts w:ascii="Arial" w:hAnsi="Arial" w:cs="Arial"/>
          <w:caps/>
          <w:sz w:val="24"/>
          <w:szCs w:val="24"/>
        </w:rPr>
        <w:t xml:space="preserve"> </w:t>
      </w:r>
    </w:p>
    <w:p w14:paraId="0A0F36C3" w14:textId="4B807B41" w:rsidR="006947ED" w:rsidRDefault="006947ED" w:rsidP="00140A9A">
      <w:pPr>
        <w:ind w:left="1276"/>
        <w:rPr>
          <w:rFonts w:ascii="Arial" w:hAnsi="Arial" w:cs="Arial"/>
        </w:rPr>
      </w:pPr>
    </w:p>
    <w:p w14:paraId="1B054C00" w14:textId="77777777" w:rsidR="00140A9A" w:rsidRPr="005A306C" w:rsidRDefault="00140A9A" w:rsidP="00140A9A">
      <w:pPr>
        <w:ind w:left="1276"/>
        <w:rPr>
          <w:rFonts w:ascii="Arial" w:hAnsi="Arial" w:cs="Arial"/>
        </w:rPr>
      </w:pPr>
    </w:p>
    <w:p w14:paraId="1EA0882A" w14:textId="5F94FCCB" w:rsidR="00294EA1" w:rsidRPr="005A306C" w:rsidRDefault="00526DD7" w:rsidP="00140A9A">
      <w:pPr>
        <w:ind w:left="1276"/>
        <w:rPr>
          <w:rFonts w:ascii="Arial" w:hAnsi="Arial" w:cs="Arial"/>
        </w:rPr>
      </w:pPr>
      <w:r w:rsidRPr="005A306C">
        <w:rPr>
          <w:rFonts w:ascii="Arial" w:hAnsi="Arial" w:cs="Arial"/>
          <w:b/>
        </w:rPr>
        <w:t>Concernant le lot 3</w:t>
      </w:r>
      <w:r w:rsidRPr="005A306C">
        <w:rPr>
          <w:rFonts w:ascii="Arial" w:hAnsi="Arial" w:cs="Arial"/>
        </w:rPr>
        <w:t>, présenter des références (clients, supports imprimés) correspondant à l’objet du lot</w:t>
      </w:r>
      <w:r w:rsidR="00DA4981" w:rsidRPr="005A306C">
        <w:rPr>
          <w:rFonts w:ascii="Arial" w:hAnsi="Arial" w:cs="Arial"/>
        </w:rPr>
        <w:t xml:space="preserve"> (cartes postales, dépliants, affiches, flyers, plaquettes, etc.). Pour chaque référence, le candidat doit préciser : type de produit, format, tirage, caractéristiques techniques (papier, impression, finition), année de réalisation, destinataire/client)</w:t>
      </w:r>
    </w:p>
    <w:p w14:paraId="7707DE36" w14:textId="5CEA5E91" w:rsidR="00526DD7" w:rsidRDefault="00526DD7" w:rsidP="00140A9A">
      <w:pPr>
        <w:ind w:left="1276"/>
        <w:rPr>
          <w:rFonts w:ascii="Arial" w:hAnsi="Arial" w:cs="Arial"/>
        </w:rPr>
      </w:pPr>
    </w:p>
    <w:p w14:paraId="263AC143" w14:textId="77777777" w:rsidR="00140A9A" w:rsidRPr="005A306C" w:rsidRDefault="00140A9A" w:rsidP="00140A9A">
      <w:pPr>
        <w:ind w:left="1276"/>
        <w:rPr>
          <w:rFonts w:ascii="Arial" w:hAnsi="Arial" w:cs="Arial"/>
        </w:rPr>
      </w:pPr>
    </w:p>
    <w:p w14:paraId="26584FE8" w14:textId="05671666" w:rsidR="00526DD7" w:rsidRPr="005A306C" w:rsidRDefault="00294EA1" w:rsidP="00140A9A">
      <w:pPr>
        <w:ind w:left="1276"/>
        <w:rPr>
          <w:rFonts w:ascii="Arial" w:hAnsi="Arial" w:cs="Arial"/>
        </w:rPr>
      </w:pPr>
      <w:r w:rsidRPr="005A306C">
        <w:rPr>
          <w:rFonts w:ascii="Arial" w:hAnsi="Arial" w:cs="Arial"/>
          <w:b/>
        </w:rPr>
        <w:t>Concernant les lots 1 et 2</w:t>
      </w:r>
      <w:r w:rsidR="00526DD7" w:rsidRPr="005A306C">
        <w:rPr>
          <w:rFonts w:ascii="Arial" w:hAnsi="Arial" w:cs="Arial"/>
        </w:rPr>
        <w:t>, il est recommandé de présenter au moins trois références d’ouvrages réalisés au cours des trois dernières années, comparables aux ouvrages du lot (format, tirage, finition).</w:t>
      </w:r>
      <w:r w:rsidR="00DA4981" w:rsidRPr="005A306C">
        <w:rPr>
          <w:rFonts w:ascii="Arial" w:hAnsi="Arial" w:cs="Arial"/>
        </w:rPr>
        <w:t xml:space="preserve"> </w:t>
      </w:r>
      <w:r w:rsidR="00526DD7" w:rsidRPr="005A306C">
        <w:rPr>
          <w:rFonts w:ascii="Arial" w:hAnsi="Arial" w:cs="Arial"/>
        </w:rPr>
        <w:t xml:space="preserve">Les références doivent indiquer : type d’ouvrage, format et nombre de pages, tirage, caractéristiques techniques (papier, impression, </w:t>
      </w:r>
      <w:r w:rsidR="00EE71B9">
        <w:rPr>
          <w:rFonts w:ascii="Arial" w:hAnsi="Arial" w:cs="Arial"/>
        </w:rPr>
        <w:t xml:space="preserve">façonnage, </w:t>
      </w:r>
      <w:r w:rsidR="00526DD7" w:rsidRPr="005A306C">
        <w:rPr>
          <w:rFonts w:ascii="Arial" w:hAnsi="Arial" w:cs="Arial"/>
        </w:rPr>
        <w:t>finition</w:t>
      </w:r>
      <w:r w:rsidR="00EE71B9">
        <w:rPr>
          <w:rFonts w:ascii="Arial" w:hAnsi="Arial" w:cs="Arial"/>
        </w:rPr>
        <w:t>s</w:t>
      </w:r>
      <w:r w:rsidR="00526DD7" w:rsidRPr="005A306C">
        <w:rPr>
          <w:rFonts w:ascii="Arial" w:hAnsi="Arial" w:cs="Arial"/>
        </w:rPr>
        <w:t>), année de réalisation et destinataire/client.</w:t>
      </w:r>
    </w:p>
    <w:p w14:paraId="24FE2C1C" w14:textId="77777777" w:rsidR="00526DD7" w:rsidRPr="005A306C" w:rsidRDefault="00526DD7" w:rsidP="00140A9A">
      <w:pPr>
        <w:ind w:left="1276"/>
        <w:rPr>
          <w:rFonts w:ascii="Arial" w:hAnsi="Arial" w:cs="Arial"/>
        </w:rPr>
      </w:pPr>
    </w:p>
    <w:p w14:paraId="7F6B887B" w14:textId="0EF62E92" w:rsidR="00294EA1" w:rsidRPr="005A306C" w:rsidRDefault="00526DD7" w:rsidP="00140A9A">
      <w:pPr>
        <w:ind w:left="1276"/>
        <w:rPr>
          <w:rFonts w:ascii="Arial" w:hAnsi="Arial" w:cs="Arial"/>
        </w:rPr>
      </w:pPr>
      <w:r w:rsidRPr="005A306C">
        <w:rPr>
          <w:rFonts w:ascii="Arial" w:hAnsi="Arial" w:cs="Arial"/>
        </w:rPr>
        <w:t xml:space="preserve">À défaut de références strictement équivalentes, le candidat peut fournir tout autre élément de preuve de sa capacité technique : </w:t>
      </w:r>
      <w:r w:rsidR="00DA4981" w:rsidRPr="005A306C">
        <w:rPr>
          <w:rFonts w:ascii="Arial" w:hAnsi="Arial" w:cs="Arial"/>
        </w:rPr>
        <w:t xml:space="preserve">produits </w:t>
      </w:r>
      <w:r w:rsidRPr="005A306C">
        <w:rPr>
          <w:rFonts w:ascii="Arial" w:hAnsi="Arial" w:cs="Arial"/>
        </w:rPr>
        <w:t>similaires, descriptif du parc machines et moyens de production, expérience et CV des équipes affectées, attestations de clients.</w:t>
      </w:r>
      <w:bookmarkEnd w:id="1"/>
    </w:p>
    <w:sectPr w:rsidR="00294EA1" w:rsidRPr="005A306C" w:rsidSect="00140A9A">
      <w:pgSz w:w="11906" w:h="16838" w:code="9"/>
      <w:pgMar w:top="992" w:right="851" w:bottom="709" w:left="0" w:header="72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B86C0" w14:textId="77777777" w:rsidR="007C3EC5" w:rsidRDefault="007C3EC5">
      <w:r>
        <w:separator/>
      </w:r>
    </w:p>
  </w:endnote>
  <w:endnote w:type="continuationSeparator" w:id="0">
    <w:p w14:paraId="50BE8A82" w14:textId="77777777" w:rsidR="007C3EC5" w:rsidRDefault="007C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P">
    <w:altName w:val="Times New Roman"/>
    <w:charset w:val="00"/>
    <w:family w:val="auto"/>
    <w:pitch w:val="variable"/>
    <w:sig w:usb0="A00000AF" w:usb1="1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4E8E5" w14:textId="3D626742" w:rsidR="00CE34CA" w:rsidRDefault="00CE34CA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D1D3C">
      <w:rPr>
        <w:rStyle w:val="Numrodepage"/>
        <w:rFonts w:ascii="Arial Narrow" w:hAnsi="Arial Narrow"/>
        <w:noProof/>
        <w:sz w:val="20"/>
      </w:rPr>
      <w:t>5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D1D3C">
      <w:rPr>
        <w:rStyle w:val="Numrodepage"/>
        <w:rFonts w:ascii="Arial Narrow" w:hAnsi="Arial Narrow"/>
        <w:noProof/>
        <w:sz w:val="20"/>
      </w:rPr>
      <w:t>6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EF402" w14:textId="31F8A997" w:rsidR="00CE34CA" w:rsidRPr="00C37284" w:rsidRDefault="00CE34CA" w:rsidP="00C37284">
    <w:pPr>
      <w:pStyle w:val="Pieddepage"/>
      <w:jc w:val="right"/>
      <w:rPr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486CF6">
      <w:rPr>
        <w:rStyle w:val="Numrodepage"/>
        <w:rFonts w:ascii="CGP" w:hAnsi="CGP"/>
        <w:noProof/>
        <w:sz w:val="20"/>
        <w:szCs w:val="20"/>
      </w:rPr>
      <w:t>1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 w:rsidR="00486CF6">
      <w:rPr>
        <w:rStyle w:val="Numrodepage"/>
        <w:rFonts w:ascii="CGP" w:hAnsi="CGP"/>
        <w:noProof/>
        <w:sz w:val="20"/>
        <w:szCs w:val="20"/>
      </w:rPr>
      <w:t>6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BE299" w14:textId="77777777" w:rsidR="007C3EC5" w:rsidRDefault="007C3EC5">
      <w:r>
        <w:separator/>
      </w:r>
    </w:p>
  </w:footnote>
  <w:footnote w:type="continuationSeparator" w:id="0">
    <w:p w14:paraId="7E5B2588" w14:textId="77777777" w:rsidR="007C3EC5" w:rsidRDefault="007C3EC5">
      <w:r>
        <w:continuationSeparator/>
      </w:r>
    </w:p>
  </w:footnote>
  <w:footnote w:id="1">
    <w:p w14:paraId="591674FB" w14:textId="77777777" w:rsidR="00CE34CA" w:rsidRPr="0063176F" w:rsidRDefault="00CE34CA" w:rsidP="00024199">
      <w:pPr>
        <w:pStyle w:val="Notedebasdepage"/>
        <w:ind w:left="142" w:hanging="142"/>
        <w:jc w:val="both"/>
        <w:rPr>
          <w:rFonts w:ascii="CGP" w:hAnsi="CGP"/>
          <w:b/>
          <w:sz w:val="18"/>
          <w:szCs w:val="18"/>
        </w:rPr>
      </w:pPr>
      <w:r w:rsidRPr="0063176F">
        <w:rPr>
          <w:rStyle w:val="Appelnotedebasdep"/>
          <w:rFonts w:ascii="CGP" w:hAnsi="CGP"/>
          <w:sz w:val="18"/>
          <w:szCs w:val="18"/>
        </w:rPr>
        <w:footnoteRef/>
      </w:r>
      <w:r w:rsidRPr="0063176F">
        <w:rPr>
          <w:rFonts w:ascii="CGP" w:hAnsi="CGP"/>
          <w:sz w:val="18"/>
          <w:szCs w:val="18"/>
        </w:rPr>
        <w:t xml:space="preserve"> Chaque candidat doit fournir, </w:t>
      </w:r>
      <w:r w:rsidR="007F2EBA" w:rsidRPr="0088448A">
        <w:rPr>
          <w:rFonts w:ascii="CGP" w:hAnsi="CGP"/>
          <w:sz w:val="18"/>
          <w:szCs w:val="18"/>
        </w:rPr>
        <w:t xml:space="preserve">en </w:t>
      </w:r>
      <w:r w:rsidR="007F2EBA">
        <w:rPr>
          <w:rFonts w:ascii="CGP" w:hAnsi="CGP"/>
          <w:sz w:val="18"/>
          <w:szCs w:val="18"/>
        </w:rPr>
        <w:t>vertu</w:t>
      </w:r>
      <w:r w:rsidR="007F2EBA" w:rsidRPr="0088448A">
        <w:rPr>
          <w:rFonts w:ascii="CGP" w:hAnsi="CGP"/>
          <w:sz w:val="18"/>
          <w:szCs w:val="18"/>
        </w:rPr>
        <w:t xml:space="preserve"> de </w:t>
      </w:r>
      <w:r w:rsidR="007F2EBA">
        <w:rPr>
          <w:rFonts w:ascii="CGP" w:hAnsi="CGP"/>
          <w:sz w:val="18"/>
          <w:szCs w:val="18"/>
        </w:rPr>
        <w:t>l’a</w:t>
      </w:r>
      <w:r w:rsidR="007F2EBA" w:rsidRPr="006E0219">
        <w:rPr>
          <w:rStyle w:val="lev"/>
          <w:rFonts w:ascii="CGP" w:hAnsi="CGP"/>
          <w:b w:val="0"/>
          <w:sz w:val="18"/>
        </w:rPr>
        <w:t xml:space="preserve">rrêté du </w:t>
      </w:r>
      <w:r w:rsidR="006C7F93">
        <w:rPr>
          <w:rStyle w:val="lev"/>
          <w:rFonts w:ascii="CGP" w:hAnsi="CGP"/>
          <w:b w:val="0"/>
          <w:sz w:val="18"/>
        </w:rPr>
        <w:t>22</w:t>
      </w:r>
      <w:r w:rsidR="007F2EBA" w:rsidRPr="006E0219">
        <w:rPr>
          <w:rStyle w:val="lev"/>
          <w:rFonts w:ascii="CGP" w:hAnsi="CGP"/>
          <w:b w:val="0"/>
          <w:sz w:val="18"/>
        </w:rPr>
        <w:t xml:space="preserve"> mars </w:t>
      </w:r>
      <w:r w:rsidR="006C7F93">
        <w:rPr>
          <w:rStyle w:val="lev"/>
          <w:rFonts w:ascii="CGP" w:hAnsi="CGP"/>
          <w:b w:val="0"/>
          <w:sz w:val="18"/>
        </w:rPr>
        <w:t>2019</w:t>
      </w:r>
      <w:r w:rsidR="007F2EBA" w:rsidRPr="006E0219">
        <w:rPr>
          <w:rStyle w:val="lev"/>
          <w:rFonts w:ascii="CGP" w:hAnsi="CGP"/>
          <w:b w:val="0"/>
          <w:sz w:val="18"/>
        </w:rPr>
        <w:t xml:space="preserve"> fixant la liste des renseignements et des documents pouvant être demandés aux candidats aux marchés publics</w:t>
      </w:r>
      <w:r w:rsidR="006C7F93">
        <w:rPr>
          <w:rStyle w:val="lev"/>
          <w:rFonts w:ascii="CGP" w:hAnsi="CGP"/>
          <w:b w:val="0"/>
          <w:sz w:val="18"/>
        </w:rPr>
        <w:t>,</w:t>
      </w:r>
      <w:r w:rsidRPr="0063176F">
        <w:rPr>
          <w:rFonts w:ascii="CGP" w:hAnsi="CGP"/>
          <w:sz w:val="18"/>
          <w:szCs w:val="18"/>
        </w:rPr>
        <w:t xml:space="preserve"> des renseignements permettant d’évaluer ses capacités professionnelles, techniques et financières. La liste des renseignements demandés est propre à chaque procédure et figure dans l’avis de publicité ou dans le règlement de la consultation.</w:t>
      </w:r>
      <w:r w:rsidRPr="0063176F">
        <w:rPr>
          <w:rFonts w:ascii="CGP" w:hAnsi="CGP"/>
          <w:b/>
          <w:sz w:val="18"/>
          <w:szCs w:val="18"/>
        </w:rPr>
        <w:t xml:space="preserve"> </w:t>
      </w:r>
    </w:p>
    <w:p w14:paraId="4D92AA88" w14:textId="77777777" w:rsidR="00CE34CA" w:rsidRPr="0063176F" w:rsidRDefault="00CE34CA" w:rsidP="00024199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A9AAE" w14:textId="77777777" w:rsidR="002515DA" w:rsidRPr="002515DA" w:rsidRDefault="002515DA" w:rsidP="002515DA">
    <w:pPr>
      <w:pStyle w:val="En-tte"/>
      <w:rPr>
        <w:rFonts w:ascii="CGP" w:hAnsi="CGP"/>
        <w:b/>
        <w:sz w:val="20"/>
        <w:szCs w:val="20"/>
      </w:rPr>
    </w:pPr>
    <w:r w:rsidRPr="002515DA">
      <w:rPr>
        <w:rFonts w:ascii="CGP" w:hAnsi="CGP"/>
        <w:b/>
        <w:sz w:val="20"/>
        <w:szCs w:val="20"/>
      </w:rPr>
      <w:tab/>
    </w:r>
  </w:p>
  <w:p w14:paraId="5D9CC93F" w14:textId="77777777" w:rsidR="00CE34CA" w:rsidRPr="00454C4F" w:rsidRDefault="00CE34CA" w:rsidP="00454C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33D55" w14:textId="70EC207B" w:rsidR="00CE34CA" w:rsidRPr="006013C5" w:rsidRDefault="00CE34CA" w:rsidP="00454C4F">
    <w:pPr>
      <w:tabs>
        <w:tab w:val="left" w:pos="2212"/>
      </w:tabs>
      <w:rPr>
        <w:rFonts w:ascii="CGP" w:hAnsi="CGP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42519E"/>
    <w:multiLevelType w:val="hybridMultilevel"/>
    <w:tmpl w:val="C1B84F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167E2215"/>
    <w:multiLevelType w:val="multilevel"/>
    <w:tmpl w:val="63147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06126A"/>
    <w:multiLevelType w:val="hybridMultilevel"/>
    <w:tmpl w:val="3FF02E84"/>
    <w:lvl w:ilvl="0" w:tplc="928C79E6"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610ED"/>
    <w:multiLevelType w:val="hybridMultilevel"/>
    <w:tmpl w:val="EBF0F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241CE"/>
    <w:multiLevelType w:val="hybridMultilevel"/>
    <w:tmpl w:val="8F8EAC4C"/>
    <w:lvl w:ilvl="0" w:tplc="04C42A4C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8" w15:restartNumberingAfterBreak="0">
    <w:nsid w:val="4E4E4B27"/>
    <w:multiLevelType w:val="hybridMultilevel"/>
    <w:tmpl w:val="96DC16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1787E"/>
    <w:multiLevelType w:val="hybridMultilevel"/>
    <w:tmpl w:val="8EA49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A3826"/>
    <w:multiLevelType w:val="multilevel"/>
    <w:tmpl w:val="953E0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2" w15:restartNumberingAfterBreak="0">
    <w:nsid w:val="76C07E2A"/>
    <w:multiLevelType w:val="hybridMultilevel"/>
    <w:tmpl w:val="79E4935C"/>
    <w:lvl w:ilvl="0" w:tplc="04C42A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1681B"/>
    <w:multiLevelType w:val="hybridMultilevel"/>
    <w:tmpl w:val="D2E67A8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12"/>
  </w:num>
  <w:num w:numId="11">
    <w:abstractNumId w:val="6"/>
  </w:num>
  <w:num w:numId="12">
    <w:abstractNumId w:val="13"/>
  </w:num>
  <w:num w:numId="13">
    <w:abstractNumId w:val="10"/>
  </w:num>
  <w:num w:numId="1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oulet Cecilie">
    <w15:presenceInfo w15:providerId="AD" w15:userId="S::cecilie.poulet@monuments-nationaux.fr::ff690fd5-3d5d-40df-b821-e4088dc0593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322"/>
    <w:rsid w:val="000069D7"/>
    <w:rsid w:val="00010F38"/>
    <w:rsid w:val="00024199"/>
    <w:rsid w:val="00024C56"/>
    <w:rsid w:val="00027E60"/>
    <w:rsid w:val="0005021C"/>
    <w:rsid w:val="00054A5D"/>
    <w:rsid w:val="00067431"/>
    <w:rsid w:val="00067C6D"/>
    <w:rsid w:val="0007040F"/>
    <w:rsid w:val="000B05D6"/>
    <w:rsid w:val="000B4DF9"/>
    <w:rsid w:val="000E0BA2"/>
    <w:rsid w:val="000F45B8"/>
    <w:rsid w:val="000F780B"/>
    <w:rsid w:val="000F7C54"/>
    <w:rsid w:val="00121716"/>
    <w:rsid w:val="00122869"/>
    <w:rsid w:val="00123D1B"/>
    <w:rsid w:val="001349BD"/>
    <w:rsid w:val="00140A9A"/>
    <w:rsid w:val="00141B23"/>
    <w:rsid w:val="001517E0"/>
    <w:rsid w:val="001577E3"/>
    <w:rsid w:val="001705B1"/>
    <w:rsid w:val="001776BC"/>
    <w:rsid w:val="00186373"/>
    <w:rsid w:val="00187D89"/>
    <w:rsid w:val="001A1127"/>
    <w:rsid w:val="001B0A6C"/>
    <w:rsid w:val="001B2F93"/>
    <w:rsid w:val="001B529B"/>
    <w:rsid w:val="001B6E40"/>
    <w:rsid w:val="001C3F0A"/>
    <w:rsid w:val="0020030C"/>
    <w:rsid w:val="002010E2"/>
    <w:rsid w:val="00230322"/>
    <w:rsid w:val="00242E97"/>
    <w:rsid w:val="002515DA"/>
    <w:rsid w:val="002655DD"/>
    <w:rsid w:val="0029252A"/>
    <w:rsid w:val="00294EA1"/>
    <w:rsid w:val="002A2F9A"/>
    <w:rsid w:val="002A45C7"/>
    <w:rsid w:val="002A7E9D"/>
    <w:rsid w:val="002B350B"/>
    <w:rsid w:val="002B7223"/>
    <w:rsid w:val="002C4936"/>
    <w:rsid w:val="002D7C6F"/>
    <w:rsid w:val="002E6F5B"/>
    <w:rsid w:val="00302A91"/>
    <w:rsid w:val="00303FB0"/>
    <w:rsid w:val="00307997"/>
    <w:rsid w:val="003151A3"/>
    <w:rsid w:val="00325D0B"/>
    <w:rsid w:val="003414CD"/>
    <w:rsid w:val="00341536"/>
    <w:rsid w:val="00342097"/>
    <w:rsid w:val="0034510B"/>
    <w:rsid w:val="003511B0"/>
    <w:rsid w:val="00366448"/>
    <w:rsid w:val="00397108"/>
    <w:rsid w:val="00397B25"/>
    <w:rsid w:val="003B2798"/>
    <w:rsid w:val="003C1363"/>
    <w:rsid w:val="003C6F6E"/>
    <w:rsid w:val="003D2506"/>
    <w:rsid w:val="003D6293"/>
    <w:rsid w:val="003D75D8"/>
    <w:rsid w:val="003E00F0"/>
    <w:rsid w:val="003E0696"/>
    <w:rsid w:val="004328C5"/>
    <w:rsid w:val="00454C4F"/>
    <w:rsid w:val="004714D2"/>
    <w:rsid w:val="00481149"/>
    <w:rsid w:val="0048464F"/>
    <w:rsid w:val="00486CF6"/>
    <w:rsid w:val="004A5AB9"/>
    <w:rsid w:val="004A7D64"/>
    <w:rsid w:val="004B46CC"/>
    <w:rsid w:val="004C75EF"/>
    <w:rsid w:val="004E27E4"/>
    <w:rsid w:val="004F1F7E"/>
    <w:rsid w:val="004F502B"/>
    <w:rsid w:val="00500B63"/>
    <w:rsid w:val="00502A4A"/>
    <w:rsid w:val="00507361"/>
    <w:rsid w:val="00517DE3"/>
    <w:rsid w:val="00521A6C"/>
    <w:rsid w:val="00526DD7"/>
    <w:rsid w:val="0054022A"/>
    <w:rsid w:val="00544B72"/>
    <w:rsid w:val="00546099"/>
    <w:rsid w:val="00546305"/>
    <w:rsid w:val="00553C5F"/>
    <w:rsid w:val="00557980"/>
    <w:rsid w:val="00584C06"/>
    <w:rsid w:val="005933F4"/>
    <w:rsid w:val="00594675"/>
    <w:rsid w:val="00595AB9"/>
    <w:rsid w:val="005A306C"/>
    <w:rsid w:val="005A5E3A"/>
    <w:rsid w:val="005C2731"/>
    <w:rsid w:val="005C57BE"/>
    <w:rsid w:val="005F3A90"/>
    <w:rsid w:val="006013C5"/>
    <w:rsid w:val="00607704"/>
    <w:rsid w:val="00624963"/>
    <w:rsid w:val="00624ACC"/>
    <w:rsid w:val="0063176F"/>
    <w:rsid w:val="00632313"/>
    <w:rsid w:val="006536FC"/>
    <w:rsid w:val="00656054"/>
    <w:rsid w:val="006669B9"/>
    <w:rsid w:val="00672DDF"/>
    <w:rsid w:val="006947ED"/>
    <w:rsid w:val="006C7F93"/>
    <w:rsid w:val="006F05ED"/>
    <w:rsid w:val="00712B48"/>
    <w:rsid w:val="007148C1"/>
    <w:rsid w:val="007169CC"/>
    <w:rsid w:val="00721D4B"/>
    <w:rsid w:val="00740E50"/>
    <w:rsid w:val="00765112"/>
    <w:rsid w:val="00781F3E"/>
    <w:rsid w:val="00784312"/>
    <w:rsid w:val="00787AB3"/>
    <w:rsid w:val="00797C0A"/>
    <w:rsid w:val="007A4556"/>
    <w:rsid w:val="007C0B65"/>
    <w:rsid w:val="007C3EC5"/>
    <w:rsid w:val="007C5AFF"/>
    <w:rsid w:val="007C5B65"/>
    <w:rsid w:val="007D1F97"/>
    <w:rsid w:val="007D4DCF"/>
    <w:rsid w:val="007F2EBA"/>
    <w:rsid w:val="007F2EC1"/>
    <w:rsid w:val="007F3974"/>
    <w:rsid w:val="00835128"/>
    <w:rsid w:val="00836EA9"/>
    <w:rsid w:val="00843D8B"/>
    <w:rsid w:val="0084665E"/>
    <w:rsid w:val="00851C17"/>
    <w:rsid w:val="00854C65"/>
    <w:rsid w:val="00856D4E"/>
    <w:rsid w:val="0086709D"/>
    <w:rsid w:val="008B36C9"/>
    <w:rsid w:val="008B6841"/>
    <w:rsid w:val="008C3F5C"/>
    <w:rsid w:val="008D1CEF"/>
    <w:rsid w:val="008D7BE9"/>
    <w:rsid w:val="008E4C02"/>
    <w:rsid w:val="008F2408"/>
    <w:rsid w:val="008F4E11"/>
    <w:rsid w:val="00901535"/>
    <w:rsid w:val="00917375"/>
    <w:rsid w:val="00953D20"/>
    <w:rsid w:val="00955029"/>
    <w:rsid w:val="0095707A"/>
    <w:rsid w:val="00962087"/>
    <w:rsid w:val="00966F63"/>
    <w:rsid w:val="00986FC2"/>
    <w:rsid w:val="009933E1"/>
    <w:rsid w:val="00995823"/>
    <w:rsid w:val="009D056B"/>
    <w:rsid w:val="009E16FD"/>
    <w:rsid w:val="009E7BFA"/>
    <w:rsid w:val="009F1148"/>
    <w:rsid w:val="00A02C25"/>
    <w:rsid w:val="00A02C58"/>
    <w:rsid w:val="00A36D59"/>
    <w:rsid w:val="00A853E6"/>
    <w:rsid w:val="00A86CAA"/>
    <w:rsid w:val="00AA33EA"/>
    <w:rsid w:val="00AA4C36"/>
    <w:rsid w:val="00AA589E"/>
    <w:rsid w:val="00AB1568"/>
    <w:rsid w:val="00AB18CF"/>
    <w:rsid w:val="00AD04BA"/>
    <w:rsid w:val="00AE2F68"/>
    <w:rsid w:val="00AE2F96"/>
    <w:rsid w:val="00B158CF"/>
    <w:rsid w:val="00B36498"/>
    <w:rsid w:val="00B73F37"/>
    <w:rsid w:val="00B7472F"/>
    <w:rsid w:val="00B76B5C"/>
    <w:rsid w:val="00B775C6"/>
    <w:rsid w:val="00B83946"/>
    <w:rsid w:val="00B92E21"/>
    <w:rsid w:val="00BA7E52"/>
    <w:rsid w:val="00BB540D"/>
    <w:rsid w:val="00BC19C5"/>
    <w:rsid w:val="00BF3D80"/>
    <w:rsid w:val="00BF5E4A"/>
    <w:rsid w:val="00C002DC"/>
    <w:rsid w:val="00C004C5"/>
    <w:rsid w:val="00C12923"/>
    <w:rsid w:val="00C20B19"/>
    <w:rsid w:val="00C235B2"/>
    <w:rsid w:val="00C37284"/>
    <w:rsid w:val="00C46214"/>
    <w:rsid w:val="00C53D0B"/>
    <w:rsid w:val="00C63961"/>
    <w:rsid w:val="00C67B72"/>
    <w:rsid w:val="00C726A1"/>
    <w:rsid w:val="00CA22DA"/>
    <w:rsid w:val="00CB1ADC"/>
    <w:rsid w:val="00CD3898"/>
    <w:rsid w:val="00CD7F0F"/>
    <w:rsid w:val="00CE34CA"/>
    <w:rsid w:val="00CE572C"/>
    <w:rsid w:val="00CE7B66"/>
    <w:rsid w:val="00CF1A03"/>
    <w:rsid w:val="00CF78CC"/>
    <w:rsid w:val="00D00BBE"/>
    <w:rsid w:val="00D1206A"/>
    <w:rsid w:val="00D34643"/>
    <w:rsid w:val="00D54F91"/>
    <w:rsid w:val="00D63975"/>
    <w:rsid w:val="00D8645C"/>
    <w:rsid w:val="00D908D2"/>
    <w:rsid w:val="00D9604F"/>
    <w:rsid w:val="00DA237C"/>
    <w:rsid w:val="00DA4981"/>
    <w:rsid w:val="00DA77F9"/>
    <w:rsid w:val="00DB09A4"/>
    <w:rsid w:val="00DC5B6B"/>
    <w:rsid w:val="00DD195D"/>
    <w:rsid w:val="00DE4AA2"/>
    <w:rsid w:val="00DE57C9"/>
    <w:rsid w:val="00DF25A1"/>
    <w:rsid w:val="00E07CEE"/>
    <w:rsid w:val="00E21DB4"/>
    <w:rsid w:val="00E33792"/>
    <w:rsid w:val="00E35F85"/>
    <w:rsid w:val="00E4153D"/>
    <w:rsid w:val="00E41C61"/>
    <w:rsid w:val="00E62B12"/>
    <w:rsid w:val="00E72998"/>
    <w:rsid w:val="00E837C0"/>
    <w:rsid w:val="00E85461"/>
    <w:rsid w:val="00E85C64"/>
    <w:rsid w:val="00E86097"/>
    <w:rsid w:val="00EA6C44"/>
    <w:rsid w:val="00EB6DB3"/>
    <w:rsid w:val="00EC7B92"/>
    <w:rsid w:val="00EE71B9"/>
    <w:rsid w:val="00EF1947"/>
    <w:rsid w:val="00EF5D8A"/>
    <w:rsid w:val="00F0580A"/>
    <w:rsid w:val="00F305D5"/>
    <w:rsid w:val="00F32288"/>
    <w:rsid w:val="00F47A65"/>
    <w:rsid w:val="00F657D1"/>
    <w:rsid w:val="00F725A6"/>
    <w:rsid w:val="00F76FCD"/>
    <w:rsid w:val="00F87A41"/>
    <w:rsid w:val="00F9025B"/>
    <w:rsid w:val="00F93778"/>
    <w:rsid w:val="00F97F74"/>
    <w:rsid w:val="00FA3085"/>
    <w:rsid w:val="00FB2997"/>
    <w:rsid w:val="00FB4487"/>
    <w:rsid w:val="00FB54B2"/>
    <w:rsid w:val="00FC561E"/>
    <w:rsid w:val="00FC6E69"/>
    <w:rsid w:val="00FD1D3C"/>
    <w:rsid w:val="00FD3FC7"/>
    <w:rsid w:val="00FE6F50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CDCCB1"/>
  <w15:docId w15:val="{7D190C09-8EF5-459E-8695-5F458BA8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E9D"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link w:val="Corpsdetexte2Car"/>
    <w:rPr>
      <w:b/>
      <w:bCs/>
      <w:i/>
      <w:iCs/>
    </w:rPr>
  </w:style>
  <w:style w:type="paragraph" w:styleId="Retraitcorpsdetexte">
    <w:name w:val="Body Text Indent"/>
    <w:basedOn w:val="Normal"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507361"/>
    <w:rPr>
      <w:sz w:val="16"/>
      <w:szCs w:val="16"/>
    </w:rPr>
  </w:style>
  <w:style w:type="character" w:styleId="Marquedecommentaire">
    <w:name w:val="annotation reference"/>
    <w:semiHidden/>
    <w:rsid w:val="007C5AFF"/>
    <w:rPr>
      <w:sz w:val="16"/>
      <w:szCs w:val="16"/>
    </w:rPr>
  </w:style>
  <w:style w:type="paragraph" w:styleId="Commentaire">
    <w:name w:val="annotation text"/>
    <w:basedOn w:val="Normal"/>
    <w:link w:val="CommentaireCar"/>
    <w:rsid w:val="007C5A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C5AFF"/>
    <w:rPr>
      <w:b/>
      <w:bCs/>
    </w:rPr>
  </w:style>
  <w:style w:type="table" w:styleId="Grilledutableau">
    <w:name w:val="Table Grid"/>
    <w:basedOn w:val="TableauNormal"/>
    <w:rsid w:val="00186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7F2EBA"/>
    <w:rPr>
      <w:rFonts w:ascii="Tahoma" w:hAnsi="Tahoma" w:cs="Tahoma"/>
      <w:b/>
      <w:bCs/>
      <w:sz w:val="28"/>
      <w:szCs w:val="28"/>
    </w:rPr>
  </w:style>
  <w:style w:type="character" w:styleId="lev">
    <w:name w:val="Strong"/>
    <w:uiPriority w:val="22"/>
    <w:qFormat/>
    <w:rsid w:val="007F2EBA"/>
    <w:rPr>
      <w:b/>
      <w:bCs/>
    </w:rPr>
  </w:style>
  <w:style w:type="character" w:customStyle="1" w:styleId="En-tteCar">
    <w:name w:val="En-tête Car"/>
    <w:basedOn w:val="Policepardfaut"/>
    <w:link w:val="En-tte"/>
    <w:rsid w:val="00D63975"/>
    <w:rPr>
      <w:rFonts w:ascii="Tahoma" w:hAnsi="Tahoma" w:cs="Tahoma"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rsid w:val="00D63975"/>
    <w:rPr>
      <w:rFonts w:ascii="Tahoma" w:hAnsi="Tahoma" w:cs="Tahoma"/>
      <w:b/>
      <w:bCs/>
      <w:i/>
      <w:iCs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BA7E52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594675"/>
    <w:rPr>
      <w:rFonts w:ascii="Tahoma" w:hAnsi="Tahoma" w:cs="Tahoma"/>
      <w:b/>
      <w:bCs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594675"/>
    <w:rPr>
      <w:rFonts w:ascii="Tahoma" w:hAnsi="Tahoma" w:cs="Tahoma"/>
      <w:sz w:val="22"/>
      <w:szCs w:val="22"/>
    </w:rPr>
  </w:style>
  <w:style w:type="character" w:customStyle="1" w:styleId="CommentaireCar">
    <w:name w:val="Commentaire Car"/>
    <w:link w:val="Commentaire"/>
    <w:rsid w:val="004E27E4"/>
    <w:rPr>
      <w:rFonts w:ascii="Tahoma" w:hAnsi="Tahoma" w:cs="Tahoma"/>
    </w:rPr>
  </w:style>
  <w:style w:type="paragraph" w:styleId="NormalWeb">
    <w:name w:val="Normal (Web)"/>
    <w:basedOn w:val="Normal"/>
    <w:uiPriority w:val="99"/>
    <w:semiHidden/>
    <w:unhideWhenUsed/>
    <w:rsid w:val="00502A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CE572C"/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4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2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4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A1EFF-EB6D-4585-9382-BBCBE217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757</Words>
  <Characters>4725</Characters>
  <Application>Microsoft Office Word</Application>
  <DocSecurity>0</DocSecurity>
  <Lines>39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Cauchoix Philippe</cp:lastModifiedBy>
  <cp:revision>3</cp:revision>
  <cp:lastPrinted>2018-10-03T06:23:00Z</cp:lastPrinted>
  <dcterms:created xsi:type="dcterms:W3CDTF">2025-09-24T08:11:00Z</dcterms:created>
  <dcterms:modified xsi:type="dcterms:W3CDTF">2025-09-25T15:11:00Z</dcterms:modified>
</cp:coreProperties>
</file>